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F5938" w:rsidRPr="00B00B30" w:rsidRDefault="00DF5938">
      <w:pPr>
        <w:rPr>
          <w:b/>
          <w:color w:val="323E4F"/>
          <w:lang w:val="en-US"/>
        </w:rPr>
      </w:pPr>
    </w:p>
    <w:tbl>
      <w:tblPr>
        <w:tblStyle w:val="a"/>
        <w:tblW w:w="9060" w:type="dxa"/>
        <w:tblLayout w:type="fixed"/>
        <w:tblLook w:val="0000" w:firstRow="0" w:lastRow="0" w:firstColumn="0" w:lastColumn="0" w:noHBand="0" w:noVBand="0"/>
      </w:tblPr>
      <w:tblGrid>
        <w:gridCol w:w="9060"/>
      </w:tblGrid>
      <w:tr w:rsidR="00DF5938" w:rsidRPr="00B00B30" w14:paraId="0E9E44E7"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00000002" w14:textId="77777777" w:rsidR="00DF5938" w:rsidRPr="00B00B30" w:rsidRDefault="00000000">
            <w:pPr>
              <w:jc w:val="left"/>
              <w:rPr>
                <w:b/>
                <w:color w:val="FFFFFF"/>
                <w:sz w:val="28"/>
                <w:szCs w:val="28"/>
                <w:lang w:val="en-US"/>
              </w:rPr>
            </w:pPr>
            <w:r w:rsidRPr="00B00B30">
              <w:rPr>
                <w:b/>
                <w:color w:val="FFFFFF"/>
                <w:sz w:val="28"/>
                <w:szCs w:val="28"/>
                <w:lang w:val="en-US"/>
              </w:rPr>
              <w:t>TITLE: AI in robotics</w:t>
            </w:r>
          </w:p>
        </w:tc>
      </w:tr>
    </w:tbl>
    <w:p w14:paraId="00000004" w14:textId="77777777" w:rsidR="00DF5938" w:rsidRPr="00B00B30" w:rsidRDefault="00DF5938">
      <w:pPr>
        <w:rPr>
          <w:b/>
          <w:color w:val="323E4F"/>
          <w:lang w:val="en-US"/>
        </w:rPr>
      </w:pPr>
    </w:p>
    <w:tbl>
      <w:tblPr>
        <w:tblStyle w:val="a0"/>
        <w:tblW w:w="9060" w:type="dxa"/>
        <w:tblLayout w:type="fixed"/>
        <w:tblLook w:val="0000" w:firstRow="0" w:lastRow="0" w:firstColumn="0" w:lastColumn="0" w:noHBand="0" w:noVBand="0"/>
      </w:tblPr>
      <w:tblGrid>
        <w:gridCol w:w="2195"/>
        <w:gridCol w:w="3869"/>
        <w:gridCol w:w="1499"/>
        <w:gridCol w:w="1497"/>
      </w:tblGrid>
      <w:tr w:rsidR="00DF5938" w:rsidRPr="00B00B30" w14:paraId="68C6102E"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00000005" w14:textId="77777777" w:rsidR="00DF5938" w:rsidRPr="00B00B30" w:rsidRDefault="00000000">
            <w:pPr>
              <w:pBdr>
                <w:top w:val="nil"/>
                <w:left w:val="nil"/>
                <w:bottom w:val="nil"/>
                <w:right w:val="nil"/>
                <w:between w:val="nil"/>
              </w:pBdr>
              <w:jc w:val="left"/>
              <w:rPr>
                <w:rFonts w:eastAsia="Calibri"/>
                <w:b/>
                <w:color w:val="44546A"/>
                <w:sz w:val="22"/>
                <w:szCs w:val="22"/>
                <w:lang w:val="en-US"/>
              </w:rPr>
            </w:pPr>
            <w:r w:rsidRPr="00B00B30">
              <w:rPr>
                <w:rFonts w:eastAsia="Calibri"/>
                <w:b/>
                <w:color w:val="44546A"/>
                <w:sz w:val="22"/>
                <w:szCs w:val="22"/>
                <w:lang w:val="en-US"/>
              </w:rPr>
              <w:t>LEARNING SCENARIO</w:t>
            </w:r>
          </w:p>
        </w:tc>
      </w:tr>
      <w:tr w:rsidR="00DF5938" w:rsidRPr="00B00B30" w14:paraId="1167B2BE"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00000009" w14:textId="77777777" w:rsidR="00DF5938" w:rsidRPr="00B00B30" w:rsidRDefault="00000000">
            <w:pPr>
              <w:rPr>
                <w:b/>
                <w:i/>
                <w:color w:val="323E4F"/>
                <w:lang w:val="en-US"/>
              </w:rPr>
            </w:pPr>
            <w:r w:rsidRPr="00B00B30">
              <w:rPr>
                <w:b/>
                <w:i/>
                <w:color w:val="323E4F"/>
                <w:lang w:val="en-US"/>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0000000B"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Duration (minutes):</w:t>
            </w:r>
          </w:p>
        </w:tc>
        <w:tc>
          <w:tcPr>
            <w:tcW w:w="1497" w:type="dxa"/>
            <w:tcBorders>
              <w:top w:val="single" w:sz="4" w:space="0" w:color="000000"/>
              <w:left w:val="nil"/>
              <w:bottom w:val="single" w:sz="4" w:space="0" w:color="000000"/>
              <w:right w:val="single" w:sz="4" w:space="0" w:color="000000"/>
            </w:tcBorders>
            <w:vAlign w:val="center"/>
          </w:tcPr>
          <w:p w14:paraId="0000000C" w14:textId="77777777" w:rsidR="00DF5938" w:rsidRPr="00B00B30" w:rsidRDefault="00000000">
            <w:pPr>
              <w:jc w:val="right"/>
              <w:rPr>
                <w:color w:val="323E4F"/>
                <w:lang w:val="en-US"/>
              </w:rPr>
            </w:pPr>
            <w:r w:rsidRPr="00B00B30">
              <w:rPr>
                <w:color w:val="323E4F"/>
                <w:lang w:val="en-US"/>
              </w:rPr>
              <w:t>90</w:t>
            </w:r>
          </w:p>
        </w:tc>
      </w:tr>
      <w:tr w:rsidR="00DF5938" w:rsidRPr="00B00B30" w14:paraId="5240EA6E"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0000000D"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0000000E" w14:textId="77777777" w:rsidR="00DF5938" w:rsidRPr="00B00B30" w:rsidRDefault="00DF5938">
            <w:pPr>
              <w:rPr>
                <w:b/>
                <w:color w:val="323E4F"/>
                <w:lang w:val="en-US"/>
              </w:rPr>
            </w:pPr>
          </w:p>
        </w:tc>
        <w:tc>
          <w:tcPr>
            <w:tcW w:w="1499" w:type="dxa"/>
            <w:tcBorders>
              <w:top w:val="single" w:sz="4" w:space="0" w:color="000000"/>
              <w:left w:val="single" w:sz="4" w:space="0" w:color="000000"/>
              <w:bottom w:val="single" w:sz="4" w:space="0" w:color="000000"/>
              <w:right w:val="nil"/>
            </w:tcBorders>
            <w:vAlign w:val="center"/>
          </w:tcPr>
          <w:p w14:paraId="0000000F" w14:textId="5EF2A3A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Students</w:t>
            </w:r>
            <w:ins w:id="0" w:author="Ana Predovan" w:date="2022-08-31T15:33:00Z">
              <w:r w:rsidR="00E216A7">
                <w:rPr>
                  <w:rFonts w:eastAsia="Calibri"/>
                  <w:b/>
                  <w:i/>
                  <w:color w:val="323E4F"/>
                  <w:szCs w:val="20"/>
                  <w:lang w:val="en-US"/>
                </w:rPr>
                <w:t>’</w:t>
              </w:r>
            </w:ins>
          </w:p>
          <w:p w14:paraId="00000010"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age:</w:t>
            </w:r>
          </w:p>
        </w:tc>
        <w:tc>
          <w:tcPr>
            <w:tcW w:w="1497" w:type="dxa"/>
            <w:tcBorders>
              <w:top w:val="single" w:sz="4" w:space="0" w:color="000000"/>
              <w:left w:val="nil"/>
              <w:bottom w:val="single" w:sz="4" w:space="0" w:color="000000"/>
              <w:right w:val="single" w:sz="4" w:space="0" w:color="000000"/>
            </w:tcBorders>
            <w:vAlign w:val="center"/>
          </w:tcPr>
          <w:p w14:paraId="00000011" w14:textId="77777777" w:rsidR="00DF5938" w:rsidRPr="00B00B30" w:rsidRDefault="00000000">
            <w:pPr>
              <w:jc w:val="right"/>
              <w:rPr>
                <w:color w:val="323E4F"/>
                <w:lang w:val="en-US"/>
              </w:rPr>
            </w:pPr>
            <w:r w:rsidRPr="00B00B30">
              <w:rPr>
                <w:color w:val="323E4F"/>
                <w:lang w:val="en-US"/>
              </w:rPr>
              <w:t>13-14</w:t>
            </w:r>
          </w:p>
        </w:tc>
      </w:tr>
    </w:tbl>
    <w:p w14:paraId="00000012" w14:textId="77777777" w:rsidR="00DF5938" w:rsidRPr="00B00B30" w:rsidRDefault="00DF5938">
      <w:pPr>
        <w:rPr>
          <w:b/>
          <w:color w:val="323E4F"/>
          <w:lang w:val="en-US"/>
        </w:rPr>
      </w:pPr>
    </w:p>
    <w:tbl>
      <w:tblPr>
        <w:tblStyle w:val="a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DF5938" w:rsidRPr="00B00B30" w14:paraId="1F6E5BC6" w14:textId="77777777">
        <w:trPr>
          <w:trHeight w:val="213"/>
        </w:trPr>
        <w:tc>
          <w:tcPr>
            <w:tcW w:w="2339" w:type="dxa"/>
            <w:shd w:val="clear" w:color="auto" w:fill="D5DCE4"/>
            <w:vAlign w:val="center"/>
          </w:tcPr>
          <w:p w14:paraId="00000013"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 xml:space="preserve"> Essential Idea:</w:t>
            </w:r>
          </w:p>
        </w:tc>
        <w:tc>
          <w:tcPr>
            <w:tcW w:w="6721" w:type="dxa"/>
            <w:shd w:val="clear" w:color="auto" w:fill="D5DCE4"/>
            <w:vAlign w:val="center"/>
          </w:tcPr>
          <w:p w14:paraId="00000014" w14:textId="127A3A8A" w:rsidR="00DF5938" w:rsidRPr="00B00B30" w:rsidRDefault="00000000">
            <w:pPr>
              <w:pBdr>
                <w:top w:val="nil"/>
                <w:left w:val="nil"/>
                <w:bottom w:val="nil"/>
                <w:right w:val="nil"/>
                <w:between w:val="nil"/>
              </w:pBdr>
              <w:jc w:val="left"/>
              <w:rPr>
                <w:rFonts w:eastAsia="Calibri"/>
                <w:b/>
                <w:color w:val="323E4F"/>
                <w:sz w:val="22"/>
                <w:szCs w:val="22"/>
                <w:lang w:val="en-US"/>
              </w:rPr>
            </w:pPr>
            <w:r w:rsidRPr="00B00B30">
              <w:rPr>
                <w:rFonts w:eastAsia="Calibri"/>
                <w:b/>
                <w:color w:val="323E4F"/>
                <w:sz w:val="22"/>
                <w:szCs w:val="22"/>
                <w:lang w:val="en-US"/>
              </w:rPr>
              <w:t xml:space="preserve">To </w:t>
            </w:r>
            <w:r w:rsidR="00B56305">
              <w:rPr>
                <w:rFonts w:eastAsia="Calibri"/>
                <w:b/>
                <w:color w:val="323E4F"/>
                <w:sz w:val="22"/>
                <w:szCs w:val="22"/>
                <w:lang w:val="en-US"/>
              </w:rPr>
              <w:t>explain</w:t>
            </w:r>
            <w:r w:rsidR="00B56305" w:rsidRPr="00B00B30">
              <w:rPr>
                <w:rFonts w:eastAsia="Calibri"/>
                <w:b/>
                <w:color w:val="323E4F"/>
                <w:sz w:val="22"/>
                <w:szCs w:val="22"/>
                <w:lang w:val="en-US"/>
              </w:rPr>
              <w:t xml:space="preserve"> </w:t>
            </w:r>
            <w:r w:rsidRPr="00B00B30">
              <w:rPr>
                <w:rFonts w:eastAsia="Calibri"/>
                <w:b/>
                <w:color w:val="323E4F"/>
                <w:sz w:val="22"/>
                <w:szCs w:val="22"/>
                <w:lang w:val="en-US"/>
              </w:rPr>
              <w:t xml:space="preserve">what </w:t>
            </w:r>
            <w:r w:rsidR="00E216A7">
              <w:rPr>
                <w:rFonts w:eastAsia="Calibri"/>
                <w:b/>
                <w:color w:val="323E4F"/>
                <w:sz w:val="22"/>
                <w:szCs w:val="22"/>
                <w:lang w:val="en-US"/>
              </w:rPr>
              <w:t xml:space="preserve">AI </w:t>
            </w:r>
            <w:r w:rsidRPr="00B00B30">
              <w:rPr>
                <w:rFonts w:eastAsia="Calibri"/>
                <w:b/>
                <w:color w:val="323E4F"/>
                <w:sz w:val="22"/>
                <w:szCs w:val="22"/>
                <w:lang w:val="en-US"/>
              </w:rPr>
              <w:t>is</w:t>
            </w:r>
            <w:r w:rsidR="00E216A7">
              <w:rPr>
                <w:rFonts w:eastAsia="Calibri"/>
                <w:b/>
                <w:color w:val="323E4F"/>
                <w:sz w:val="22"/>
                <w:szCs w:val="22"/>
                <w:lang w:val="en-US"/>
              </w:rPr>
              <w:t>,</w:t>
            </w:r>
            <w:r w:rsidR="00B56305">
              <w:rPr>
                <w:rFonts w:eastAsia="Calibri"/>
                <w:b/>
                <w:color w:val="323E4F"/>
                <w:sz w:val="22"/>
                <w:szCs w:val="22"/>
                <w:lang w:val="en-US"/>
              </w:rPr>
              <w:t xml:space="preserve"> and discuss</w:t>
            </w:r>
            <w:r w:rsidR="00E216A7">
              <w:rPr>
                <w:rFonts w:eastAsia="Calibri"/>
                <w:b/>
                <w:color w:val="323E4F"/>
                <w:sz w:val="22"/>
                <w:szCs w:val="22"/>
                <w:lang w:val="en-US"/>
              </w:rPr>
              <w:t xml:space="preserve"> </w:t>
            </w:r>
            <w:r w:rsidR="00B56305">
              <w:rPr>
                <w:rFonts w:eastAsia="Calibri"/>
                <w:b/>
                <w:color w:val="323E4F"/>
                <w:sz w:val="22"/>
                <w:szCs w:val="22"/>
                <w:lang w:val="en-US"/>
              </w:rPr>
              <w:t>its current and future application in robotics</w:t>
            </w:r>
          </w:p>
        </w:tc>
      </w:tr>
    </w:tbl>
    <w:p w14:paraId="00000015" w14:textId="77777777" w:rsidR="00DF5938" w:rsidRPr="00B00B30" w:rsidRDefault="00DF5938">
      <w:pPr>
        <w:rPr>
          <w:color w:val="323E4F"/>
          <w:lang w:val="en-US"/>
        </w:rPr>
      </w:pPr>
    </w:p>
    <w:tbl>
      <w:tblPr>
        <w:tblStyle w:val="a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DF5938" w:rsidRPr="00B00B30" w14:paraId="67C37E4A" w14:textId="77777777">
        <w:trPr>
          <w:trHeight w:val="240"/>
        </w:trPr>
        <w:tc>
          <w:tcPr>
            <w:tcW w:w="9060" w:type="dxa"/>
            <w:tcBorders>
              <w:left w:val="single" w:sz="4" w:space="0" w:color="000000"/>
              <w:bottom w:val="nil"/>
            </w:tcBorders>
          </w:tcPr>
          <w:p w14:paraId="00000016"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Topics:</w:t>
            </w:r>
          </w:p>
        </w:tc>
      </w:tr>
      <w:tr w:rsidR="00DF5938" w:rsidRPr="00B00B30" w14:paraId="51D0C209" w14:textId="77777777">
        <w:trPr>
          <w:trHeight w:val="240"/>
        </w:trPr>
        <w:tc>
          <w:tcPr>
            <w:tcW w:w="9060" w:type="dxa"/>
            <w:tcBorders>
              <w:top w:val="nil"/>
              <w:left w:val="single" w:sz="4" w:space="0" w:color="000000"/>
              <w:bottom w:val="nil"/>
            </w:tcBorders>
          </w:tcPr>
          <w:p w14:paraId="00000017" w14:textId="77777777" w:rsidR="00DF5938" w:rsidRPr="00B00B30" w:rsidRDefault="00000000">
            <w:pPr>
              <w:numPr>
                <w:ilvl w:val="0"/>
                <w:numId w:val="1"/>
              </w:numPr>
              <w:pBdr>
                <w:top w:val="nil"/>
                <w:left w:val="nil"/>
                <w:bottom w:val="nil"/>
                <w:right w:val="nil"/>
                <w:between w:val="nil"/>
              </w:pBdr>
              <w:rPr>
                <w:rFonts w:eastAsia="Calibri"/>
                <w:color w:val="323E4F"/>
                <w:szCs w:val="20"/>
                <w:lang w:val="en-US"/>
              </w:rPr>
            </w:pPr>
            <w:r w:rsidRPr="00B00B30">
              <w:rPr>
                <w:rFonts w:eastAsia="Calibri"/>
                <w:color w:val="323E4F"/>
                <w:szCs w:val="20"/>
                <w:lang w:val="en-US"/>
              </w:rPr>
              <w:t>AI in robotics, robots</w:t>
            </w:r>
          </w:p>
        </w:tc>
      </w:tr>
      <w:tr w:rsidR="00DF5938" w:rsidRPr="00B00B30" w14:paraId="50B0B55A" w14:textId="77777777">
        <w:trPr>
          <w:trHeight w:val="240"/>
        </w:trPr>
        <w:tc>
          <w:tcPr>
            <w:tcW w:w="9060" w:type="dxa"/>
            <w:tcBorders>
              <w:top w:val="nil"/>
              <w:left w:val="single" w:sz="4" w:space="0" w:color="000000"/>
              <w:bottom w:val="nil"/>
            </w:tcBorders>
          </w:tcPr>
          <w:p w14:paraId="00000018"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Aims:</w:t>
            </w:r>
          </w:p>
        </w:tc>
      </w:tr>
      <w:tr w:rsidR="00DF5938" w:rsidRPr="00B00B30" w14:paraId="310587A3" w14:textId="77777777">
        <w:trPr>
          <w:trHeight w:val="243"/>
        </w:trPr>
        <w:tc>
          <w:tcPr>
            <w:tcW w:w="9060" w:type="dxa"/>
            <w:tcBorders>
              <w:top w:val="nil"/>
              <w:left w:val="single" w:sz="4" w:space="0" w:color="000000"/>
              <w:bottom w:val="nil"/>
            </w:tcBorders>
          </w:tcPr>
          <w:p w14:paraId="00000019" w14:textId="4C20280A" w:rsidR="00DF5938" w:rsidRPr="009A6F55" w:rsidRDefault="00000000">
            <w:pPr>
              <w:numPr>
                <w:ilvl w:val="0"/>
                <w:numId w:val="7"/>
              </w:numPr>
              <w:ind w:left="744"/>
              <w:rPr>
                <w:color w:val="323E4F"/>
                <w:lang w:val="en-US"/>
              </w:rPr>
            </w:pPr>
            <w:sdt>
              <w:sdtPr>
                <w:rPr>
                  <w:lang w:val="en-US"/>
                </w:rPr>
                <w:tag w:val="goog_rdk_1"/>
                <w:id w:val="1280535806"/>
              </w:sdtPr>
              <w:sdtContent>
                <w:r w:rsidR="0053619B">
                  <w:rPr>
                    <w:lang w:val="en-US"/>
                  </w:rPr>
                  <w:t>T</w:t>
                </w:r>
                <w:r w:rsidR="00B56305">
                  <w:rPr>
                    <w:lang w:val="en-US"/>
                  </w:rPr>
                  <w:t xml:space="preserve">o </w:t>
                </w:r>
                <w:r w:rsidRPr="009A6F55">
                  <w:rPr>
                    <w:rFonts w:eastAsia="Calibri"/>
                    <w:color w:val="323E4F"/>
                    <w:szCs w:val="20"/>
                    <w:lang w:val="en-US"/>
                  </w:rPr>
                  <w:t>get familiar with</w:t>
                </w:r>
              </w:sdtContent>
            </w:sdt>
            <w:sdt>
              <w:sdtPr>
                <w:rPr>
                  <w:lang w:val="en-US"/>
                </w:rPr>
                <w:tag w:val="goog_rdk_2"/>
                <w:id w:val="-1283882584"/>
              </w:sdtPr>
              <w:sdtContent>
                <w:r w:rsidR="000E28BB">
                  <w:rPr>
                    <w:lang w:val="en-US"/>
                  </w:rPr>
                  <w:t xml:space="preserve"> </w:t>
                </w:r>
                <w:r w:rsidR="009A6F55">
                  <w:rPr>
                    <w:lang w:val="en-US"/>
                  </w:rPr>
                  <w:t>a</w:t>
                </w:r>
              </w:sdtContent>
            </w:sdt>
            <w:r w:rsidRPr="009A6F55">
              <w:rPr>
                <w:color w:val="323E4F"/>
                <w:lang w:val="en-US"/>
              </w:rPr>
              <w:t>nd understand AI in robotics</w:t>
            </w:r>
          </w:p>
        </w:tc>
      </w:tr>
      <w:tr w:rsidR="00DF5938" w:rsidRPr="00B00B30" w14:paraId="3C3140F9" w14:textId="77777777">
        <w:trPr>
          <w:trHeight w:val="70"/>
        </w:trPr>
        <w:tc>
          <w:tcPr>
            <w:tcW w:w="9060" w:type="dxa"/>
            <w:tcBorders>
              <w:top w:val="nil"/>
              <w:left w:val="single" w:sz="4" w:space="0" w:color="000000"/>
              <w:bottom w:val="nil"/>
            </w:tcBorders>
            <w:shd w:val="clear" w:color="auto" w:fill="auto"/>
          </w:tcPr>
          <w:p w14:paraId="0000001A"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Outcomes:</w:t>
            </w:r>
          </w:p>
        </w:tc>
      </w:tr>
      <w:tr w:rsidR="00DF5938" w:rsidRPr="00B00B30" w14:paraId="4896523E" w14:textId="77777777">
        <w:trPr>
          <w:trHeight w:val="244"/>
        </w:trPr>
        <w:tc>
          <w:tcPr>
            <w:tcW w:w="9060" w:type="dxa"/>
            <w:tcBorders>
              <w:top w:val="nil"/>
              <w:left w:val="single" w:sz="4" w:space="0" w:color="000000"/>
              <w:bottom w:val="nil"/>
            </w:tcBorders>
            <w:shd w:val="clear" w:color="auto" w:fill="auto"/>
          </w:tcPr>
          <w:p w14:paraId="0000001B" w14:textId="6BC5AB74" w:rsidR="00DF5938" w:rsidRPr="00B00B30" w:rsidRDefault="0053619B">
            <w:pPr>
              <w:numPr>
                <w:ilvl w:val="0"/>
                <w:numId w:val="8"/>
              </w:numPr>
              <w:pBdr>
                <w:top w:val="nil"/>
                <w:left w:val="nil"/>
                <w:bottom w:val="nil"/>
                <w:right w:val="nil"/>
                <w:between w:val="nil"/>
              </w:pBdr>
              <w:rPr>
                <w:rFonts w:eastAsia="Calibri"/>
                <w:color w:val="323E4F"/>
                <w:szCs w:val="20"/>
                <w:lang w:val="en-US"/>
              </w:rPr>
            </w:pPr>
            <w:r>
              <w:rPr>
                <w:rFonts w:eastAsia="Calibri"/>
                <w:color w:val="323E4F"/>
                <w:szCs w:val="20"/>
                <w:lang w:val="en-US"/>
              </w:rPr>
              <w:t>U</w:t>
            </w:r>
            <w:r w:rsidRPr="00B00B30">
              <w:rPr>
                <w:rFonts w:eastAsia="Calibri"/>
                <w:color w:val="323E4F"/>
                <w:szCs w:val="20"/>
                <w:lang w:val="en-US"/>
              </w:rPr>
              <w:t>nderstand</w:t>
            </w:r>
            <w:r w:rsidR="00EB05BA">
              <w:rPr>
                <w:rFonts w:eastAsia="Calibri"/>
                <w:color w:val="323E4F"/>
                <w:szCs w:val="20"/>
                <w:lang w:val="en-US"/>
              </w:rPr>
              <w:t>ing</w:t>
            </w:r>
            <w:r w:rsidRPr="00B00B30">
              <w:rPr>
                <w:rFonts w:eastAsia="Calibri"/>
                <w:color w:val="323E4F"/>
                <w:szCs w:val="20"/>
                <w:lang w:val="en-US"/>
              </w:rPr>
              <w:t xml:space="preserve"> how AI is used in robotics</w:t>
            </w:r>
          </w:p>
        </w:tc>
      </w:tr>
      <w:tr w:rsidR="00DF5938" w:rsidRPr="00B00B30" w14:paraId="4A1A4865" w14:textId="77777777">
        <w:trPr>
          <w:trHeight w:val="226"/>
        </w:trPr>
        <w:tc>
          <w:tcPr>
            <w:tcW w:w="9060" w:type="dxa"/>
            <w:tcBorders>
              <w:top w:val="nil"/>
              <w:left w:val="single" w:sz="4" w:space="0" w:color="000000"/>
              <w:bottom w:val="nil"/>
            </w:tcBorders>
          </w:tcPr>
          <w:p w14:paraId="0000001C"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Work forms:</w:t>
            </w:r>
          </w:p>
          <w:p w14:paraId="0000001D" w14:textId="77777777" w:rsidR="00DF5938" w:rsidRPr="00B00B30" w:rsidRDefault="00DF5938">
            <w:pPr>
              <w:pBdr>
                <w:top w:val="nil"/>
                <w:left w:val="nil"/>
                <w:bottom w:val="nil"/>
                <w:right w:val="nil"/>
                <w:between w:val="nil"/>
              </w:pBdr>
              <w:rPr>
                <w:rFonts w:eastAsia="Calibri"/>
                <w:b/>
                <w:i/>
                <w:color w:val="323E4F"/>
                <w:szCs w:val="20"/>
                <w:lang w:val="en-US"/>
              </w:rPr>
            </w:pPr>
          </w:p>
          <w:p w14:paraId="0000001E" w14:textId="0D80063C" w:rsidR="00DF5938" w:rsidRPr="00B00B30" w:rsidRDefault="00000000">
            <w:pPr>
              <w:numPr>
                <w:ilvl w:val="0"/>
                <w:numId w:val="2"/>
              </w:numPr>
              <w:pBdr>
                <w:top w:val="nil"/>
                <w:left w:val="nil"/>
                <w:bottom w:val="nil"/>
                <w:right w:val="nil"/>
                <w:between w:val="nil"/>
              </w:pBdr>
              <w:jc w:val="left"/>
              <w:rPr>
                <w:rFonts w:eastAsia="Calibri"/>
                <w:color w:val="323E4F"/>
                <w:szCs w:val="20"/>
                <w:lang w:val="en-US"/>
              </w:rPr>
            </w:pPr>
            <w:sdt>
              <w:sdtPr>
                <w:rPr>
                  <w:lang w:val="en-US"/>
                </w:rPr>
                <w:tag w:val="goog_rdk_3"/>
                <w:id w:val="-1816409695"/>
              </w:sdtPr>
              <w:sdtContent/>
            </w:sdt>
            <w:r w:rsidR="009A6F55">
              <w:rPr>
                <w:rFonts w:eastAsia="Calibri"/>
                <w:color w:val="323E4F"/>
                <w:szCs w:val="20"/>
                <w:lang w:val="en-US"/>
              </w:rPr>
              <w:t>w</w:t>
            </w:r>
            <w:r w:rsidRPr="00B00B30">
              <w:rPr>
                <w:rFonts w:eastAsia="Calibri"/>
                <w:color w:val="323E4F"/>
                <w:szCs w:val="20"/>
                <w:lang w:val="en-US"/>
              </w:rPr>
              <w:t>ork in pairs, group work</w:t>
            </w:r>
          </w:p>
          <w:p w14:paraId="0000001F" w14:textId="77777777" w:rsidR="00DF5938" w:rsidRPr="00B00B30" w:rsidRDefault="00DF5938">
            <w:pPr>
              <w:pBdr>
                <w:top w:val="nil"/>
                <w:left w:val="nil"/>
                <w:bottom w:val="nil"/>
                <w:right w:val="nil"/>
                <w:between w:val="nil"/>
              </w:pBdr>
              <w:rPr>
                <w:rFonts w:eastAsia="Calibri"/>
                <w:b/>
                <w:i/>
                <w:color w:val="323E4F"/>
                <w:szCs w:val="20"/>
                <w:lang w:val="en-US"/>
              </w:rPr>
            </w:pPr>
          </w:p>
          <w:p w14:paraId="00000020"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Methods:</w:t>
            </w:r>
          </w:p>
        </w:tc>
      </w:tr>
      <w:tr w:rsidR="00DF5938" w:rsidRPr="00B00B30" w14:paraId="6D583816" w14:textId="77777777">
        <w:trPr>
          <w:trHeight w:val="80"/>
        </w:trPr>
        <w:tc>
          <w:tcPr>
            <w:tcW w:w="9060" w:type="dxa"/>
            <w:tcBorders>
              <w:top w:val="nil"/>
              <w:left w:val="single" w:sz="4" w:space="0" w:color="000000"/>
            </w:tcBorders>
          </w:tcPr>
          <w:p w14:paraId="00000021" w14:textId="77777777" w:rsidR="00DF5938" w:rsidRPr="00B00B30" w:rsidRDefault="00000000">
            <w:pPr>
              <w:numPr>
                <w:ilvl w:val="0"/>
                <w:numId w:val="3"/>
              </w:numPr>
              <w:pBdr>
                <w:top w:val="nil"/>
                <w:left w:val="nil"/>
                <w:bottom w:val="nil"/>
                <w:right w:val="nil"/>
                <w:between w:val="nil"/>
              </w:pBdr>
              <w:jc w:val="left"/>
              <w:rPr>
                <w:rFonts w:eastAsia="Calibri"/>
                <w:color w:val="000000"/>
                <w:szCs w:val="20"/>
                <w:lang w:val="en-US"/>
              </w:rPr>
            </w:pPr>
            <w:r w:rsidRPr="00B00B30">
              <w:rPr>
                <w:rFonts w:eastAsia="Calibri"/>
                <w:color w:val="44546A"/>
                <w:szCs w:val="20"/>
                <w:lang w:val="en-US"/>
              </w:rPr>
              <w:t>presentation, talk/discussion, interactive exercise</w:t>
            </w:r>
          </w:p>
          <w:p w14:paraId="00000022" w14:textId="77777777" w:rsidR="00DF5938" w:rsidRPr="00B00B30" w:rsidRDefault="00DF5938">
            <w:pPr>
              <w:pBdr>
                <w:top w:val="nil"/>
                <w:left w:val="nil"/>
                <w:bottom w:val="nil"/>
                <w:right w:val="nil"/>
                <w:between w:val="nil"/>
              </w:pBdr>
              <w:ind w:left="720"/>
              <w:jc w:val="left"/>
              <w:rPr>
                <w:rFonts w:eastAsia="Calibri"/>
                <w:color w:val="000000"/>
                <w:szCs w:val="20"/>
                <w:lang w:val="en-US"/>
              </w:rPr>
            </w:pPr>
          </w:p>
        </w:tc>
      </w:tr>
    </w:tbl>
    <w:p w14:paraId="00000024" w14:textId="77777777" w:rsidR="00DF5938" w:rsidRPr="00B00B30" w:rsidRDefault="00DF5938">
      <w:pPr>
        <w:rPr>
          <w:lang w:val="en-US"/>
        </w:rPr>
      </w:pPr>
    </w:p>
    <w:tbl>
      <w:tblPr>
        <w:tblStyle w:val="a3"/>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DF5938" w:rsidRPr="00B00B30" w14:paraId="6C6C8552" w14:textId="77777777">
        <w:trPr>
          <w:trHeight w:val="287"/>
        </w:trPr>
        <w:tc>
          <w:tcPr>
            <w:tcW w:w="8951" w:type="dxa"/>
            <w:shd w:val="clear" w:color="auto" w:fill="ACB9CA"/>
            <w:vAlign w:val="center"/>
          </w:tcPr>
          <w:p w14:paraId="00000025" w14:textId="77777777" w:rsidR="00DF5938" w:rsidRPr="00B00B30" w:rsidRDefault="00000000">
            <w:pPr>
              <w:jc w:val="center"/>
              <w:rPr>
                <w:b/>
                <w:color w:val="FFFFFF"/>
                <w:lang w:val="en-US"/>
              </w:rPr>
            </w:pPr>
            <w:r w:rsidRPr="00B00B30">
              <w:rPr>
                <w:b/>
                <w:color w:val="FFFFFF"/>
                <w:lang w:val="en-US"/>
              </w:rPr>
              <w:t>ARTICULATION</w:t>
            </w:r>
          </w:p>
        </w:tc>
      </w:tr>
      <w:tr w:rsidR="00DF5938" w:rsidRPr="00B00B30" w14:paraId="1A439932" w14:textId="77777777">
        <w:trPr>
          <w:trHeight w:val="190"/>
        </w:trPr>
        <w:tc>
          <w:tcPr>
            <w:tcW w:w="8951" w:type="dxa"/>
            <w:vAlign w:val="center"/>
          </w:tcPr>
          <w:p w14:paraId="00000026" w14:textId="76247BB3" w:rsidR="00DF5938" w:rsidRPr="00B00B30" w:rsidRDefault="00000000">
            <w:pPr>
              <w:pBdr>
                <w:top w:val="nil"/>
                <w:left w:val="nil"/>
                <w:bottom w:val="nil"/>
                <w:right w:val="nil"/>
                <w:between w:val="nil"/>
              </w:pBdr>
              <w:jc w:val="center"/>
              <w:rPr>
                <w:rFonts w:eastAsia="Calibri"/>
                <w:b/>
                <w:color w:val="323E4F"/>
                <w:szCs w:val="20"/>
                <w:lang w:val="en-US"/>
              </w:rPr>
            </w:pPr>
            <w:r w:rsidRPr="00B00B30">
              <w:rPr>
                <w:rFonts w:eastAsia="Calibri"/>
                <w:b/>
                <w:color w:val="323E4F"/>
                <w:szCs w:val="20"/>
                <w:lang w:val="en-US"/>
              </w:rPr>
              <w:t>Course of action (duration</w:t>
            </w:r>
            <w:r w:rsidR="00520A94">
              <w:rPr>
                <w:rFonts w:eastAsia="Calibri"/>
                <w:b/>
                <w:color w:val="323E4F"/>
                <w:szCs w:val="20"/>
                <w:lang w:val="en-US"/>
              </w:rPr>
              <w:t xml:space="preserve"> in</w:t>
            </w:r>
            <w:r w:rsidRPr="00B00B30">
              <w:rPr>
                <w:rFonts w:eastAsia="Calibri"/>
                <w:b/>
                <w:color w:val="323E4F"/>
                <w:szCs w:val="20"/>
                <w:lang w:val="en-US"/>
              </w:rPr>
              <w:t xml:space="preserve"> minutes)</w:t>
            </w:r>
          </w:p>
        </w:tc>
      </w:tr>
      <w:tr w:rsidR="00DF5938" w:rsidRPr="00B00B30" w14:paraId="2E58D720" w14:textId="77777777">
        <w:trPr>
          <w:trHeight w:val="417"/>
        </w:trPr>
        <w:tc>
          <w:tcPr>
            <w:tcW w:w="8951" w:type="dxa"/>
            <w:tcBorders>
              <w:bottom w:val="nil"/>
            </w:tcBorders>
            <w:vAlign w:val="center"/>
          </w:tcPr>
          <w:p w14:paraId="00000027" w14:textId="77777777" w:rsidR="00DF5938" w:rsidRPr="00B00B30" w:rsidRDefault="00000000">
            <w:pPr>
              <w:jc w:val="center"/>
              <w:rPr>
                <w:b/>
                <w:lang w:val="en-US"/>
              </w:rPr>
            </w:pPr>
            <w:r w:rsidRPr="00B00B30">
              <w:rPr>
                <w:b/>
                <w:lang w:val="en-US"/>
              </w:rPr>
              <w:t>INTRODUCTION</w:t>
            </w:r>
          </w:p>
        </w:tc>
      </w:tr>
      <w:tr w:rsidR="00DF5938" w:rsidRPr="00B00B30" w14:paraId="011456DB" w14:textId="77777777">
        <w:trPr>
          <w:trHeight w:val="70"/>
        </w:trPr>
        <w:tc>
          <w:tcPr>
            <w:tcW w:w="8951" w:type="dxa"/>
            <w:tcBorders>
              <w:top w:val="nil"/>
              <w:bottom w:val="single" w:sz="4" w:space="0" w:color="000000"/>
            </w:tcBorders>
          </w:tcPr>
          <w:p w14:paraId="00000028" w14:textId="54E62AB3" w:rsidR="00DF5938" w:rsidRPr="00B00B30" w:rsidRDefault="00F10B9F">
            <w:pPr>
              <w:rPr>
                <w:color w:val="44546A"/>
                <w:lang w:val="en-US"/>
              </w:rPr>
            </w:pPr>
            <w:r>
              <w:rPr>
                <w:color w:val="44546A"/>
                <w:lang w:val="en-US"/>
              </w:rPr>
              <w:t xml:space="preserve">Students learn about robots with artificial intelligence and </w:t>
            </w:r>
            <w:r w:rsidR="00B56305">
              <w:rPr>
                <w:color w:val="44546A"/>
                <w:lang w:val="en-US"/>
              </w:rPr>
              <w:t>their current application</w:t>
            </w:r>
            <w:r>
              <w:rPr>
                <w:color w:val="44546A"/>
                <w:lang w:val="en-US"/>
              </w:rPr>
              <w:t>.</w:t>
            </w:r>
          </w:p>
          <w:p w14:paraId="00000029" w14:textId="77777777" w:rsidR="00DF5938" w:rsidRPr="00B00B30" w:rsidRDefault="00DF5938">
            <w:pPr>
              <w:rPr>
                <w:color w:val="44546A"/>
                <w:lang w:val="en-US"/>
              </w:rPr>
            </w:pPr>
          </w:p>
          <w:p w14:paraId="0000002A" w14:textId="77777777" w:rsidR="00DF5938" w:rsidRPr="00B00B30" w:rsidRDefault="00000000">
            <w:pPr>
              <w:rPr>
                <w:b/>
                <w:color w:val="44546A"/>
                <w:lang w:val="en-US"/>
              </w:rPr>
            </w:pPr>
            <w:r w:rsidRPr="00B00B30">
              <w:rPr>
                <w:b/>
                <w:color w:val="44546A"/>
                <w:lang w:val="en-US"/>
              </w:rPr>
              <w:t>The teacher announces the topic and starts the discussion:</w:t>
            </w:r>
          </w:p>
          <w:p w14:paraId="0000002B" w14:textId="77777777" w:rsidR="00DF5938" w:rsidRPr="00B00B30" w:rsidRDefault="00000000">
            <w:pPr>
              <w:numPr>
                <w:ilvl w:val="0"/>
                <w:numId w:val="3"/>
              </w:numPr>
              <w:pBdr>
                <w:top w:val="nil"/>
                <w:left w:val="nil"/>
                <w:bottom w:val="nil"/>
                <w:right w:val="nil"/>
                <w:between w:val="nil"/>
              </w:pBdr>
              <w:rPr>
                <w:rFonts w:eastAsia="Calibri"/>
                <w:color w:val="44546A"/>
                <w:szCs w:val="20"/>
                <w:lang w:val="en-US"/>
              </w:rPr>
            </w:pPr>
            <w:r w:rsidRPr="00B00B30">
              <w:rPr>
                <w:rFonts w:eastAsia="Calibri"/>
                <w:color w:val="44546A"/>
                <w:szCs w:val="20"/>
                <w:lang w:val="en-US"/>
              </w:rPr>
              <w:t>Could AI in robotics change the future?</w:t>
            </w:r>
          </w:p>
          <w:p w14:paraId="0000002C" w14:textId="57DD0915" w:rsidR="00DF5938" w:rsidRPr="00B00B30" w:rsidRDefault="00000000">
            <w:pPr>
              <w:numPr>
                <w:ilvl w:val="0"/>
                <w:numId w:val="3"/>
              </w:numPr>
              <w:pBdr>
                <w:top w:val="nil"/>
                <w:left w:val="nil"/>
                <w:bottom w:val="nil"/>
                <w:right w:val="nil"/>
                <w:between w:val="nil"/>
              </w:pBdr>
              <w:rPr>
                <w:rFonts w:eastAsia="Calibri"/>
                <w:color w:val="44546A"/>
                <w:szCs w:val="20"/>
                <w:lang w:val="en-US"/>
              </w:rPr>
            </w:pPr>
            <w:r w:rsidRPr="00B00B30">
              <w:rPr>
                <w:rFonts w:eastAsia="Calibri"/>
                <w:color w:val="44546A"/>
                <w:szCs w:val="20"/>
                <w:lang w:val="en-US"/>
              </w:rPr>
              <w:t xml:space="preserve">What </w:t>
            </w:r>
            <w:sdt>
              <w:sdtPr>
                <w:rPr>
                  <w:lang w:val="en-US"/>
                </w:rPr>
                <w:tag w:val="goog_rdk_4"/>
                <w:id w:val="1115939356"/>
              </w:sdtPr>
              <w:sdtContent>
                <w:r w:rsidRPr="00B00B30">
                  <w:rPr>
                    <w:rFonts w:eastAsia="Calibri"/>
                    <w:color w:val="44546A"/>
                    <w:szCs w:val="20"/>
                    <w:lang w:val="en-US"/>
                  </w:rPr>
                  <w:t>is artificial</w:t>
                </w:r>
              </w:sdtContent>
            </w:sdt>
            <w:sdt>
              <w:sdtPr>
                <w:rPr>
                  <w:lang w:val="en-US"/>
                </w:rPr>
                <w:tag w:val="goog_rdk_5"/>
                <w:id w:val="-1347170586"/>
              </w:sdtPr>
              <w:sdtContent>
                <w:r w:rsidR="00F10B9F">
                  <w:rPr>
                    <w:lang w:val="en-US"/>
                  </w:rPr>
                  <w:t xml:space="preserve"> </w:t>
                </w:r>
              </w:sdtContent>
            </w:sdt>
            <w:r w:rsidRPr="00B00B30">
              <w:rPr>
                <w:rFonts w:eastAsia="Calibri"/>
                <w:color w:val="44546A"/>
                <w:szCs w:val="20"/>
                <w:lang w:val="en-US"/>
              </w:rPr>
              <w:t xml:space="preserve"> intelligence in robotics? </w:t>
            </w:r>
          </w:p>
          <w:p w14:paraId="0000002D" w14:textId="4885048F" w:rsidR="00DF5938" w:rsidRPr="00B00B30" w:rsidRDefault="00000000">
            <w:pPr>
              <w:numPr>
                <w:ilvl w:val="0"/>
                <w:numId w:val="3"/>
              </w:numPr>
              <w:pBdr>
                <w:top w:val="nil"/>
                <w:left w:val="nil"/>
                <w:bottom w:val="nil"/>
                <w:right w:val="nil"/>
                <w:between w:val="nil"/>
              </w:pBdr>
              <w:rPr>
                <w:rFonts w:eastAsia="Calibri"/>
                <w:color w:val="44546A"/>
                <w:szCs w:val="20"/>
                <w:lang w:val="en-US"/>
              </w:rPr>
            </w:pPr>
            <w:r w:rsidRPr="00B00B30">
              <w:rPr>
                <w:rFonts w:eastAsia="Calibri"/>
                <w:color w:val="44546A"/>
                <w:szCs w:val="20"/>
                <w:lang w:val="en-US"/>
              </w:rPr>
              <w:t>Do we use robots with AI</w:t>
            </w:r>
            <w:sdt>
              <w:sdtPr>
                <w:rPr>
                  <w:lang w:val="en-US"/>
                </w:rPr>
                <w:tag w:val="goog_rdk_6"/>
                <w:id w:val="-1383401000"/>
              </w:sdtPr>
              <w:sdtContent>
                <w:r w:rsidRPr="00B00B30">
                  <w:rPr>
                    <w:rFonts w:eastAsia="Calibri"/>
                    <w:color w:val="44546A"/>
                    <w:szCs w:val="20"/>
                    <w:lang w:val="en-US"/>
                  </w:rPr>
                  <w:t xml:space="preserve"> already </w:t>
                </w:r>
                <w:r w:rsidR="00273154">
                  <w:rPr>
                    <w:rFonts w:eastAsia="Calibri"/>
                    <w:color w:val="44546A"/>
                    <w:szCs w:val="20"/>
                    <w:lang w:val="en-US"/>
                  </w:rPr>
                  <w:t>in</w:t>
                </w:r>
                <w:r w:rsidR="00273154" w:rsidRPr="00B00B30">
                  <w:rPr>
                    <w:rFonts w:eastAsia="Calibri"/>
                    <w:color w:val="44546A"/>
                    <w:szCs w:val="20"/>
                    <w:lang w:val="en-US"/>
                  </w:rPr>
                  <w:t xml:space="preserve"> </w:t>
                </w:r>
                <w:r w:rsidRPr="00B00B30">
                  <w:rPr>
                    <w:rFonts w:eastAsia="Calibri"/>
                    <w:color w:val="44546A"/>
                    <w:szCs w:val="20"/>
                    <w:lang w:val="en-US"/>
                  </w:rPr>
                  <w:t>our everyday life</w:t>
                </w:r>
              </w:sdtContent>
            </w:sdt>
            <w:r w:rsidRPr="00B00B30">
              <w:rPr>
                <w:rFonts w:eastAsia="Calibri"/>
                <w:color w:val="44546A"/>
                <w:szCs w:val="20"/>
                <w:lang w:val="en-US"/>
              </w:rPr>
              <w:t>? How? Where?</w:t>
            </w:r>
          </w:p>
          <w:p w14:paraId="0000002E" w14:textId="77777777" w:rsidR="00DF5938" w:rsidRPr="00B00B30" w:rsidRDefault="00DF5938">
            <w:pPr>
              <w:rPr>
                <w:lang w:val="en-US"/>
              </w:rPr>
            </w:pPr>
          </w:p>
          <w:p w14:paraId="0000002F" w14:textId="1D00F35D" w:rsidR="00DF5938" w:rsidRPr="00B00B30" w:rsidRDefault="00273154">
            <w:pPr>
              <w:rPr>
                <w:b/>
                <w:color w:val="44546A"/>
                <w:lang w:val="en-US"/>
              </w:rPr>
            </w:pPr>
            <w:r>
              <w:rPr>
                <w:b/>
                <w:color w:val="44546A"/>
                <w:lang w:val="en-US"/>
              </w:rPr>
              <w:t>Defining</w:t>
            </w:r>
            <w:r w:rsidRPr="00B00B30">
              <w:rPr>
                <w:b/>
                <w:color w:val="44546A"/>
                <w:lang w:val="en-US"/>
              </w:rPr>
              <w:t xml:space="preserve"> the goal of the lesson: </w:t>
            </w:r>
          </w:p>
          <w:p w14:paraId="00000030" w14:textId="35A297E7" w:rsidR="00DF5938" w:rsidRPr="00B00B30" w:rsidRDefault="004D2071">
            <w:pPr>
              <w:rPr>
                <w:color w:val="44546A"/>
                <w:lang w:val="en-US"/>
              </w:rPr>
            </w:pPr>
            <w:r>
              <w:rPr>
                <w:color w:val="44546A"/>
                <w:lang w:val="en-US"/>
              </w:rPr>
              <w:t>The purpose of today's lesson is to learn what AI in robotics is and how it can be put to use in our daily lives.</w:t>
            </w:r>
          </w:p>
          <w:p w14:paraId="00000031" w14:textId="77777777" w:rsidR="00DF5938" w:rsidRPr="00B00B30" w:rsidRDefault="00DF5938">
            <w:pPr>
              <w:rPr>
                <w:lang w:val="en-US"/>
              </w:rPr>
            </w:pPr>
          </w:p>
        </w:tc>
      </w:tr>
      <w:tr w:rsidR="00DF5938" w:rsidRPr="00B00B30" w14:paraId="0974A8FE" w14:textId="77777777">
        <w:trPr>
          <w:trHeight w:val="210"/>
        </w:trPr>
        <w:tc>
          <w:tcPr>
            <w:tcW w:w="8951" w:type="dxa"/>
            <w:tcBorders>
              <w:bottom w:val="nil"/>
            </w:tcBorders>
            <w:vAlign w:val="center"/>
          </w:tcPr>
          <w:p w14:paraId="00000032" w14:textId="77777777" w:rsidR="00DF5938" w:rsidRPr="00B00B30" w:rsidRDefault="00000000">
            <w:pPr>
              <w:jc w:val="center"/>
              <w:rPr>
                <w:b/>
                <w:lang w:val="en-US"/>
              </w:rPr>
            </w:pPr>
            <w:r w:rsidRPr="00B00B30">
              <w:rPr>
                <w:b/>
                <w:lang w:val="en-US"/>
              </w:rPr>
              <w:lastRenderedPageBreak/>
              <w:t>MAIN PART</w:t>
            </w:r>
          </w:p>
          <w:p w14:paraId="00000033" w14:textId="77777777" w:rsidR="00DF5938" w:rsidRPr="00B00B30" w:rsidRDefault="00DF5938">
            <w:pPr>
              <w:jc w:val="left"/>
              <w:rPr>
                <w:color w:val="44546A"/>
                <w:lang w:val="en-US"/>
              </w:rPr>
            </w:pPr>
          </w:p>
          <w:p w14:paraId="00000034" w14:textId="77777777" w:rsidR="00DF5938" w:rsidRPr="00B00B30" w:rsidRDefault="00000000">
            <w:pPr>
              <w:jc w:val="left"/>
              <w:rPr>
                <w:color w:val="44546A"/>
                <w:lang w:val="en-US"/>
              </w:rPr>
            </w:pPr>
            <w:r w:rsidRPr="00B00B30">
              <w:rPr>
                <w:color w:val="44546A"/>
                <w:lang w:val="en-US"/>
              </w:rPr>
              <w:t>The teacher encourages students to be actively involved in the teaching process.</w:t>
            </w:r>
          </w:p>
          <w:p w14:paraId="00000035" w14:textId="77777777" w:rsidR="00DF5938" w:rsidRPr="00B00B30" w:rsidRDefault="00DF5938">
            <w:pPr>
              <w:jc w:val="left"/>
              <w:rPr>
                <w:color w:val="44546A"/>
                <w:lang w:val="en-US"/>
              </w:rPr>
            </w:pPr>
          </w:p>
          <w:p w14:paraId="00000036" w14:textId="77777777" w:rsidR="00DF5938" w:rsidRPr="00B00B30" w:rsidRDefault="00000000">
            <w:pPr>
              <w:jc w:val="left"/>
              <w:rPr>
                <w:b/>
                <w:color w:val="44546A"/>
                <w:lang w:val="en-US"/>
              </w:rPr>
            </w:pPr>
            <w:r w:rsidRPr="00B00B30">
              <w:rPr>
                <w:b/>
                <w:color w:val="44546A"/>
                <w:lang w:val="en-US"/>
              </w:rPr>
              <w:t>Topics for discussion:</w:t>
            </w:r>
          </w:p>
          <w:p w14:paraId="00000037" w14:textId="320CD09F" w:rsidR="00DF5938" w:rsidRPr="00B00B30" w:rsidRDefault="00000000">
            <w:pPr>
              <w:jc w:val="left"/>
              <w:rPr>
                <w:color w:val="44546A"/>
                <w:lang w:val="en-US"/>
              </w:rPr>
            </w:pPr>
            <w:r w:rsidRPr="00B00B30">
              <w:rPr>
                <w:color w:val="44546A"/>
                <w:lang w:val="en-US"/>
              </w:rPr>
              <w:t xml:space="preserve">What </w:t>
            </w:r>
            <w:sdt>
              <w:sdtPr>
                <w:rPr>
                  <w:lang w:val="en-US"/>
                </w:rPr>
                <w:tag w:val="goog_rdk_9"/>
                <w:id w:val="145328475"/>
              </w:sdtPr>
              <w:sdtContent>
                <w:r w:rsidRPr="00B00B30">
                  <w:rPr>
                    <w:color w:val="44546A"/>
                    <w:lang w:val="en-US"/>
                  </w:rPr>
                  <w:t>is a robot</w:t>
                </w:r>
                <w:r w:rsidR="00273154">
                  <w:rPr>
                    <w:color w:val="44546A"/>
                    <w:lang w:val="en-US"/>
                  </w:rPr>
                  <w:t>?</w:t>
                </w:r>
              </w:sdtContent>
            </w:sdt>
            <w:sdt>
              <w:sdtPr>
                <w:rPr>
                  <w:lang w:val="en-US"/>
                </w:rPr>
                <w:tag w:val="goog_rdk_10"/>
                <w:id w:val="-1039586060"/>
                <w:showingPlcHdr/>
              </w:sdtPr>
              <w:sdtContent>
                <w:r w:rsidR="00273154">
                  <w:rPr>
                    <w:lang w:val="en-US"/>
                  </w:rPr>
                  <w:t xml:space="preserve">     </w:t>
                </w:r>
              </w:sdtContent>
            </w:sdt>
          </w:p>
          <w:p w14:paraId="00000038" w14:textId="182029EA" w:rsidR="00DF5938" w:rsidRPr="00B00B30" w:rsidRDefault="00000000">
            <w:pPr>
              <w:jc w:val="left"/>
              <w:rPr>
                <w:color w:val="44546A"/>
                <w:lang w:val="en-US"/>
              </w:rPr>
            </w:pPr>
            <w:r w:rsidRPr="00B00B30">
              <w:rPr>
                <w:color w:val="44546A"/>
                <w:lang w:val="en-US"/>
              </w:rPr>
              <w:t xml:space="preserve">Does every robot </w:t>
            </w:r>
            <w:sdt>
              <w:sdtPr>
                <w:rPr>
                  <w:lang w:val="en-US"/>
                </w:rPr>
                <w:tag w:val="goog_rdk_11"/>
                <w:id w:val="-913472084"/>
              </w:sdtPr>
              <w:sdtContent>
                <w:r w:rsidRPr="00B00B30">
                  <w:rPr>
                    <w:color w:val="44546A"/>
                    <w:lang w:val="en-US"/>
                  </w:rPr>
                  <w:t>operate with</w:t>
                </w:r>
              </w:sdtContent>
            </w:sdt>
            <w:sdt>
              <w:sdtPr>
                <w:rPr>
                  <w:lang w:val="en-US"/>
                </w:rPr>
                <w:tag w:val="goog_rdk_12"/>
                <w:id w:val="-2056540471"/>
              </w:sdtPr>
              <w:sdtContent>
                <w:r w:rsidR="00273154">
                  <w:rPr>
                    <w:lang w:val="en-US"/>
                  </w:rPr>
                  <w:t xml:space="preserve"> </w:t>
                </w:r>
              </w:sdtContent>
            </w:sdt>
            <w:r w:rsidRPr="00B00B30">
              <w:rPr>
                <w:color w:val="44546A"/>
                <w:lang w:val="en-US"/>
              </w:rPr>
              <w:t>AI?</w:t>
            </w:r>
          </w:p>
          <w:p w14:paraId="00000039" w14:textId="77777777" w:rsidR="00DF5938" w:rsidRPr="00B00B30" w:rsidRDefault="00000000">
            <w:pPr>
              <w:jc w:val="left"/>
              <w:rPr>
                <w:color w:val="44546A"/>
                <w:lang w:val="en-US"/>
              </w:rPr>
            </w:pPr>
            <w:r w:rsidRPr="00B00B30">
              <w:rPr>
                <w:color w:val="44546A"/>
                <w:lang w:val="en-US"/>
              </w:rPr>
              <w:t>Do you know some examples of AI in robotics?</w:t>
            </w:r>
          </w:p>
          <w:p w14:paraId="0000003A" w14:textId="77777777" w:rsidR="00DF5938" w:rsidRPr="00B00B30" w:rsidRDefault="00000000">
            <w:pPr>
              <w:jc w:val="left"/>
              <w:rPr>
                <w:color w:val="44546A"/>
                <w:lang w:val="en-US"/>
              </w:rPr>
            </w:pPr>
            <w:r w:rsidRPr="00B00B30">
              <w:rPr>
                <w:color w:val="44546A"/>
                <w:lang w:val="en-US"/>
              </w:rPr>
              <w:t>Could robots with AI replace humans?</w:t>
            </w:r>
          </w:p>
          <w:p w14:paraId="0000003B" w14:textId="77777777" w:rsidR="00DF5938" w:rsidRPr="00B00B30" w:rsidRDefault="00DF5938">
            <w:pPr>
              <w:jc w:val="left"/>
              <w:rPr>
                <w:color w:val="44546A"/>
                <w:lang w:val="en-US"/>
              </w:rPr>
            </w:pPr>
          </w:p>
          <w:p w14:paraId="0000003C" w14:textId="77777777" w:rsidR="00DF5938" w:rsidRPr="00B00B30" w:rsidRDefault="00000000">
            <w:pPr>
              <w:jc w:val="left"/>
              <w:rPr>
                <w:b/>
                <w:color w:val="44546A"/>
                <w:lang w:val="en-US"/>
              </w:rPr>
            </w:pPr>
            <w:r w:rsidRPr="00B00B30">
              <w:rPr>
                <w:b/>
                <w:color w:val="44546A"/>
                <w:lang w:val="en-US"/>
              </w:rPr>
              <w:t>Are robotics and artificial intelligence the same thing?</w:t>
            </w:r>
          </w:p>
          <w:p w14:paraId="0000003D" w14:textId="77777777" w:rsidR="00DF5938" w:rsidRPr="00B00B30" w:rsidRDefault="00DF5938">
            <w:pPr>
              <w:jc w:val="left"/>
              <w:rPr>
                <w:b/>
                <w:color w:val="44546A"/>
                <w:lang w:val="en-US"/>
              </w:rPr>
            </w:pPr>
          </w:p>
          <w:p w14:paraId="0000003E" w14:textId="77777777" w:rsidR="00DF5938" w:rsidRPr="00B00B30" w:rsidRDefault="00000000">
            <w:pPr>
              <w:jc w:val="left"/>
              <w:rPr>
                <w:color w:val="44546A"/>
                <w:lang w:val="en-US"/>
              </w:rPr>
            </w:pPr>
            <w:r w:rsidRPr="00B00B30">
              <w:rPr>
                <w:color w:val="44546A"/>
                <w:lang w:val="en-US"/>
              </w:rPr>
              <w:t>The first thing to clarify is that robotics and artificial intelligence are not the same things at all. In fact, the two fields are almost entirely separate.</w:t>
            </w:r>
          </w:p>
          <w:p w14:paraId="0000003F" w14:textId="77777777" w:rsidR="00DF5938" w:rsidRPr="00B00B30" w:rsidRDefault="00DF5938">
            <w:pPr>
              <w:jc w:val="left"/>
              <w:rPr>
                <w:color w:val="44546A"/>
                <w:lang w:val="en-US"/>
              </w:rPr>
            </w:pPr>
          </w:p>
          <w:p w14:paraId="00000040" w14:textId="77777777" w:rsidR="00DF5938" w:rsidRPr="00B00B30" w:rsidRDefault="00000000">
            <w:pPr>
              <w:jc w:val="left"/>
              <w:rPr>
                <w:color w:val="44546A"/>
                <w:lang w:val="en-US"/>
              </w:rPr>
            </w:pPr>
            <w:r w:rsidRPr="00B00B30">
              <w:rPr>
                <w:color w:val="44546A"/>
                <w:lang w:val="en-US"/>
              </w:rPr>
              <w:t>A Venn diagram of the two fields would look like this:</w:t>
            </w:r>
          </w:p>
          <w:p w14:paraId="00000041" w14:textId="77777777" w:rsidR="00DF5938" w:rsidRPr="00B00B30" w:rsidRDefault="00DF5938">
            <w:pPr>
              <w:jc w:val="left"/>
              <w:rPr>
                <w:color w:val="44546A"/>
                <w:lang w:val="en-US"/>
              </w:rPr>
            </w:pPr>
          </w:p>
          <w:p w14:paraId="00000042" w14:textId="77777777" w:rsidR="00DF5938" w:rsidRPr="00B00B30" w:rsidRDefault="00000000" w:rsidP="00ED7079">
            <w:pPr>
              <w:jc w:val="center"/>
              <w:rPr>
                <w:color w:val="44546A"/>
                <w:lang w:val="en-US"/>
              </w:rPr>
            </w:pPr>
            <w:r w:rsidRPr="00B00B30">
              <w:rPr>
                <w:noProof/>
                <w:color w:val="44546A"/>
                <w:lang w:val="en-US"/>
              </w:rPr>
              <w:drawing>
                <wp:inline distT="0" distB="0" distL="0" distR="0" wp14:anchorId="6CC80299" wp14:editId="50189EF1">
                  <wp:extent cx="2752725" cy="2373630"/>
                  <wp:effectExtent l="0" t="0" r="0" b="0"/>
                  <wp:docPr id="20" name="image7.png" descr="Diagram, venn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Diagram, venn diagram&#10;&#10;Description automatically generated"/>
                          <pic:cNvPicPr preferRelativeResize="0"/>
                        </pic:nvPicPr>
                        <pic:blipFill>
                          <a:blip r:embed="rId9"/>
                          <a:srcRect/>
                          <a:stretch>
                            <a:fillRect/>
                          </a:stretch>
                        </pic:blipFill>
                        <pic:spPr>
                          <a:xfrm>
                            <a:off x="0" y="0"/>
                            <a:ext cx="2752725" cy="2373630"/>
                          </a:xfrm>
                          <a:prstGeom prst="rect">
                            <a:avLst/>
                          </a:prstGeom>
                          <a:ln/>
                        </pic:spPr>
                      </pic:pic>
                    </a:graphicData>
                  </a:graphic>
                </wp:inline>
              </w:drawing>
            </w:r>
          </w:p>
          <w:p w14:paraId="00000043" w14:textId="77777777" w:rsidR="00DF5938" w:rsidRPr="00B00B30" w:rsidRDefault="00DF5938">
            <w:pPr>
              <w:jc w:val="left"/>
              <w:rPr>
                <w:color w:val="44546A"/>
                <w:lang w:val="en-US"/>
              </w:rPr>
            </w:pPr>
          </w:p>
          <w:p w14:paraId="43488AFC" w14:textId="77777777" w:rsidR="00ED7079" w:rsidRDefault="00ED7079">
            <w:pPr>
              <w:jc w:val="left"/>
              <w:rPr>
                <w:color w:val="44546A"/>
                <w:lang w:val="en-US"/>
              </w:rPr>
            </w:pPr>
          </w:p>
          <w:p w14:paraId="00000044" w14:textId="31130F8E" w:rsidR="00DF5938" w:rsidRPr="00B00B30" w:rsidRDefault="00361D1F">
            <w:pPr>
              <w:jc w:val="left"/>
              <w:rPr>
                <w:color w:val="44546A"/>
                <w:lang w:val="en-US"/>
              </w:rPr>
            </w:pPr>
            <w:r>
              <w:rPr>
                <w:color w:val="44546A"/>
                <w:lang w:val="en-US"/>
              </w:rPr>
              <w:t>T</w:t>
            </w:r>
            <w:r w:rsidRPr="00B00B30">
              <w:rPr>
                <w:color w:val="44546A"/>
                <w:lang w:val="en-US"/>
              </w:rPr>
              <w:t xml:space="preserve">here is </w:t>
            </w:r>
            <w:sdt>
              <w:sdtPr>
                <w:rPr>
                  <w:lang w:val="en-US"/>
                </w:rPr>
                <w:tag w:val="goog_rdk_13"/>
                <w:id w:val="-1196153555"/>
              </w:sdtPr>
              <w:sdtContent>
                <w:r w:rsidRPr="00B00B30">
                  <w:rPr>
                    <w:color w:val="44546A"/>
                    <w:lang w:val="en-US"/>
                  </w:rPr>
                  <w:t>a small area</w:t>
                </w:r>
              </w:sdtContent>
            </w:sdt>
            <w:sdt>
              <w:sdtPr>
                <w:rPr>
                  <w:lang w:val="en-US"/>
                </w:rPr>
                <w:tag w:val="goog_rdk_14"/>
                <w:id w:val="-2109724767"/>
              </w:sdtPr>
              <w:sdtContent>
                <w:r w:rsidR="00273154">
                  <w:rPr>
                    <w:lang w:val="en-US"/>
                  </w:rPr>
                  <w:t xml:space="preserve"> </w:t>
                </w:r>
              </w:sdtContent>
            </w:sdt>
            <w:r w:rsidRPr="00B00B30">
              <w:rPr>
                <w:color w:val="44546A"/>
                <w:lang w:val="en-US"/>
              </w:rPr>
              <w:t xml:space="preserve">where the two fields overlap: Artificially Intelligent </w:t>
            </w:r>
            <w:sdt>
              <w:sdtPr>
                <w:rPr>
                  <w:lang w:val="en-US"/>
                </w:rPr>
                <w:tag w:val="goog_rdk_15"/>
                <w:id w:val="-1470817550"/>
              </w:sdtPr>
              <w:sdtContent>
                <w:r w:rsidRPr="00B00B30">
                  <w:rPr>
                    <w:color w:val="44546A"/>
                    <w:lang w:val="en-US"/>
                  </w:rPr>
                  <w:t xml:space="preserve">&amp; </w:t>
                </w:r>
              </w:sdtContent>
            </w:sdt>
            <w:r w:rsidRPr="00B00B30">
              <w:rPr>
                <w:color w:val="44546A"/>
                <w:lang w:val="en-US"/>
              </w:rPr>
              <w:t>Robots. It is within this overlap that people sometimes confuse the two concepts. </w:t>
            </w:r>
          </w:p>
          <w:p w14:paraId="00000046" w14:textId="77777777" w:rsidR="00DF5938" w:rsidRPr="00B00B30" w:rsidRDefault="00DF5938">
            <w:pPr>
              <w:jc w:val="left"/>
              <w:rPr>
                <w:b/>
                <w:color w:val="44546A"/>
                <w:lang w:val="en-US"/>
              </w:rPr>
            </w:pPr>
          </w:p>
          <w:p w14:paraId="00000047" w14:textId="77777777" w:rsidR="00DF5938" w:rsidRPr="00B00B30" w:rsidRDefault="00000000">
            <w:pPr>
              <w:jc w:val="left"/>
              <w:rPr>
                <w:b/>
                <w:color w:val="44546A"/>
                <w:lang w:val="en-US"/>
              </w:rPr>
            </w:pPr>
            <w:r w:rsidRPr="00B00B30">
              <w:rPr>
                <w:b/>
                <w:color w:val="44546A"/>
                <w:lang w:val="en-US"/>
              </w:rPr>
              <w:t>What is Artificial Intelligence?</w:t>
            </w:r>
          </w:p>
          <w:p w14:paraId="00000048" w14:textId="77777777" w:rsidR="00DF5938" w:rsidRPr="00B00B30" w:rsidRDefault="00DF5938">
            <w:pPr>
              <w:jc w:val="left"/>
              <w:rPr>
                <w:b/>
                <w:color w:val="44546A"/>
                <w:lang w:val="en-US"/>
              </w:rPr>
            </w:pPr>
          </w:p>
          <w:p w14:paraId="00000049" w14:textId="77777777" w:rsidR="00DF5938" w:rsidRPr="00B00B30" w:rsidRDefault="00000000">
            <w:pPr>
              <w:jc w:val="left"/>
              <w:rPr>
                <w:color w:val="44546A"/>
                <w:lang w:val="en-US"/>
              </w:rPr>
            </w:pPr>
            <w:r w:rsidRPr="00B00B30">
              <w:rPr>
                <w:b/>
                <w:color w:val="44546A"/>
                <w:lang w:val="en-US"/>
              </w:rPr>
              <w:t>Artificial intelligence (AI) is a branch of computer science</w:t>
            </w:r>
            <w:r w:rsidRPr="00B00B30">
              <w:rPr>
                <w:color w:val="44546A"/>
                <w:lang w:val="en-US"/>
              </w:rPr>
              <w:t xml:space="preserve">. It involves developing computer programs to complete tasks that would otherwise require human intelligence. AI algorithms can tackle learning, perception, problem-solving, language-understanding and/or logical reasoning. According to the father of Artificial Intelligence, </w:t>
            </w:r>
            <w:r w:rsidRPr="00B00B30">
              <w:rPr>
                <w:b/>
                <w:color w:val="44546A"/>
                <w:lang w:val="en-US"/>
              </w:rPr>
              <w:t>John McCarthy</w:t>
            </w:r>
            <w:r w:rsidRPr="00B00B30">
              <w:rPr>
                <w:color w:val="44546A"/>
                <w:lang w:val="en-US"/>
              </w:rPr>
              <w:t xml:space="preserve">, it is also </w:t>
            </w:r>
            <w:r w:rsidRPr="00B00B30">
              <w:rPr>
                <w:i/>
                <w:color w:val="44546A"/>
                <w:lang w:val="en-US"/>
              </w:rPr>
              <w:t>“The science and engineering of making intelligent machines, especially intelligent computer programs”.</w:t>
            </w:r>
          </w:p>
          <w:p w14:paraId="0000004A" w14:textId="489523C0" w:rsidR="00DF5938" w:rsidRPr="00B00B30" w:rsidRDefault="00273154">
            <w:pPr>
              <w:jc w:val="left"/>
              <w:rPr>
                <w:color w:val="44546A"/>
                <w:lang w:val="en-US"/>
              </w:rPr>
            </w:pPr>
            <w:r>
              <w:rPr>
                <w:color w:val="44546A"/>
                <w:lang w:val="en-US"/>
              </w:rPr>
              <w:t>Simply put,</w:t>
            </w:r>
            <w:r w:rsidRPr="00B00B30">
              <w:rPr>
                <w:color w:val="44546A"/>
                <w:lang w:val="en-US"/>
              </w:rPr>
              <w:t xml:space="preserve"> Artificial Intelligence is a way of </w:t>
            </w:r>
            <w:r w:rsidRPr="00B00B30">
              <w:rPr>
                <w:b/>
                <w:color w:val="44546A"/>
                <w:lang w:val="en-US"/>
              </w:rPr>
              <w:t>making a computer, a computer-controlled robot, or a software think intelligently</w:t>
            </w:r>
            <w:r w:rsidRPr="00B00B30">
              <w:rPr>
                <w:color w:val="44546A"/>
                <w:lang w:val="en-US"/>
              </w:rPr>
              <w:t>, in the similar manner the intelligent humans think.</w:t>
            </w:r>
          </w:p>
          <w:p w14:paraId="0000004B" w14:textId="77777777" w:rsidR="00DF5938" w:rsidRPr="00B00B30" w:rsidRDefault="00000000">
            <w:pPr>
              <w:jc w:val="left"/>
              <w:rPr>
                <w:b/>
                <w:color w:val="44546A"/>
                <w:lang w:val="en-US"/>
              </w:rPr>
            </w:pPr>
            <w:r w:rsidRPr="00B00B30">
              <w:rPr>
                <w:b/>
                <w:color w:val="44546A"/>
                <w:lang w:val="en-US"/>
              </w:rPr>
              <w:t>Goals of AI</w:t>
            </w:r>
          </w:p>
          <w:p w14:paraId="0000004C" w14:textId="16F9A968" w:rsidR="00DF5938" w:rsidRPr="00B00B30" w:rsidRDefault="00361D1F">
            <w:pPr>
              <w:numPr>
                <w:ilvl w:val="0"/>
                <w:numId w:val="6"/>
              </w:numPr>
              <w:jc w:val="left"/>
              <w:rPr>
                <w:color w:val="44546A"/>
                <w:lang w:val="en-US"/>
              </w:rPr>
            </w:pPr>
            <w:r>
              <w:rPr>
                <w:b/>
                <w:color w:val="44546A"/>
                <w:lang w:val="en-US"/>
              </w:rPr>
              <w:lastRenderedPageBreak/>
              <w:t>t</w:t>
            </w:r>
            <w:r w:rsidRPr="00B00B30">
              <w:rPr>
                <w:b/>
                <w:color w:val="44546A"/>
                <w:lang w:val="en-US"/>
              </w:rPr>
              <w:t xml:space="preserve">o </w:t>
            </w:r>
            <w:r>
              <w:rPr>
                <w:b/>
                <w:color w:val="44546A"/>
                <w:lang w:val="en-US"/>
              </w:rPr>
              <w:t>c</w:t>
            </w:r>
            <w:r w:rsidRPr="00B00B30">
              <w:rPr>
                <w:b/>
                <w:color w:val="44546A"/>
                <w:lang w:val="en-US"/>
              </w:rPr>
              <w:t xml:space="preserve">reate </w:t>
            </w:r>
            <w:r>
              <w:rPr>
                <w:b/>
                <w:color w:val="44546A"/>
                <w:lang w:val="en-US"/>
              </w:rPr>
              <w:t>e</w:t>
            </w:r>
            <w:r w:rsidRPr="00B00B30">
              <w:rPr>
                <w:b/>
                <w:color w:val="44546A"/>
                <w:lang w:val="en-US"/>
              </w:rPr>
              <w:t xml:space="preserve">xpert </w:t>
            </w:r>
            <w:r>
              <w:rPr>
                <w:b/>
                <w:color w:val="44546A"/>
                <w:lang w:val="en-US"/>
              </w:rPr>
              <w:t>s</w:t>
            </w:r>
            <w:r w:rsidRPr="00B00B30">
              <w:rPr>
                <w:b/>
                <w:color w:val="44546A"/>
                <w:lang w:val="en-US"/>
              </w:rPr>
              <w:t>ystems</w:t>
            </w:r>
            <w:r w:rsidRPr="00B00B30">
              <w:rPr>
                <w:color w:val="44546A"/>
                <w:lang w:val="en-US"/>
              </w:rPr>
              <w:t xml:space="preserve"> − </w:t>
            </w:r>
            <w:r>
              <w:rPr>
                <w:color w:val="44546A"/>
                <w:lang w:val="en-US"/>
              </w:rPr>
              <w:t>these</w:t>
            </w:r>
            <w:r w:rsidRPr="00B00B30">
              <w:rPr>
                <w:color w:val="44546A"/>
                <w:lang w:val="en-US"/>
              </w:rPr>
              <w:t xml:space="preserve"> systems exhibit intelligent behavior, learn, demonstrate, explain, and advi</w:t>
            </w:r>
            <w:r>
              <w:rPr>
                <w:color w:val="44546A"/>
                <w:lang w:val="en-US"/>
              </w:rPr>
              <w:t>s</w:t>
            </w:r>
            <w:r w:rsidRPr="00B00B30">
              <w:rPr>
                <w:color w:val="44546A"/>
                <w:lang w:val="en-US"/>
              </w:rPr>
              <w:t>e its users.</w:t>
            </w:r>
          </w:p>
          <w:p w14:paraId="0000004D" w14:textId="61CB1EFD" w:rsidR="00DF5938" w:rsidRPr="00B00B30" w:rsidRDefault="00361D1F">
            <w:pPr>
              <w:numPr>
                <w:ilvl w:val="0"/>
                <w:numId w:val="6"/>
              </w:numPr>
              <w:jc w:val="left"/>
              <w:rPr>
                <w:color w:val="44546A"/>
                <w:lang w:val="en-US"/>
              </w:rPr>
            </w:pPr>
            <w:r>
              <w:rPr>
                <w:b/>
                <w:color w:val="44546A"/>
                <w:lang w:val="en-US"/>
              </w:rPr>
              <w:t>t</w:t>
            </w:r>
            <w:r w:rsidRPr="00B00B30">
              <w:rPr>
                <w:b/>
                <w:color w:val="44546A"/>
                <w:lang w:val="en-US"/>
              </w:rPr>
              <w:t xml:space="preserve">o </w:t>
            </w:r>
            <w:r>
              <w:rPr>
                <w:b/>
                <w:color w:val="44546A"/>
                <w:lang w:val="en-US"/>
              </w:rPr>
              <w:t>i</w:t>
            </w:r>
            <w:r w:rsidRPr="00B00B30">
              <w:rPr>
                <w:b/>
                <w:color w:val="44546A"/>
                <w:lang w:val="en-US"/>
              </w:rPr>
              <w:t xml:space="preserve">mplement </w:t>
            </w:r>
            <w:r>
              <w:rPr>
                <w:b/>
                <w:color w:val="44546A"/>
                <w:lang w:val="en-US"/>
              </w:rPr>
              <w:t>h</w:t>
            </w:r>
            <w:r w:rsidRPr="00B00B30">
              <w:rPr>
                <w:b/>
                <w:color w:val="44546A"/>
                <w:lang w:val="en-US"/>
              </w:rPr>
              <w:t xml:space="preserve">uman </w:t>
            </w:r>
            <w:r>
              <w:rPr>
                <w:b/>
                <w:color w:val="44546A"/>
                <w:lang w:val="en-US"/>
              </w:rPr>
              <w:t>i</w:t>
            </w:r>
            <w:r w:rsidRPr="00B00B30">
              <w:rPr>
                <w:b/>
                <w:color w:val="44546A"/>
                <w:lang w:val="en-US"/>
              </w:rPr>
              <w:t xml:space="preserve">ntelligence in </w:t>
            </w:r>
            <w:r>
              <w:rPr>
                <w:b/>
                <w:color w:val="44546A"/>
                <w:lang w:val="en-US"/>
              </w:rPr>
              <w:t>m</w:t>
            </w:r>
            <w:r w:rsidRPr="00B00B30">
              <w:rPr>
                <w:b/>
                <w:color w:val="44546A"/>
                <w:lang w:val="en-US"/>
              </w:rPr>
              <w:t>achines</w:t>
            </w:r>
            <w:r w:rsidRPr="00B00B30">
              <w:rPr>
                <w:color w:val="44546A"/>
                <w:lang w:val="en-US"/>
              </w:rPr>
              <w:t xml:space="preserve"> − </w:t>
            </w:r>
            <w:r>
              <w:rPr>
                <w:color w:val="44546A"/>
                <w:lang w:val="en-US"/>
              </w:rPr>
              <w:t>such</w:t>
            </w:r>
            <w:r w:rsidRPr="00B00B30">
              <w:rPr>
                <w:color w:val="44546A"/>
                <w:lang w:val="en-US"/>
              </w:rPr>
              <w:t xml:space="preserve"> systems </w:t>
            </w:r>
            <w:r>
              <w:rPr>
                <w:color w:val="44546A"/>
                <w:lang w:val="en-US"/>
              </w:rPr>
              <w:t xml:space="preserve">would </w:t>
            </w:r>
            <w:r w:rsidRPr="00B00B30">
              <w:rPr>
                <w:color w:val="44546A"/>
                <w:lang w:val="en-US"/>
              </w:rPr>
              <w:t>understand, think, learn, and behave like humans.</w:t>
            </w:r>
          </w:p>
          <w:p w14:paraId="0000004E" w14:textId="77777777" w:rsidR="00DF5938" w:rsidRPr="00B00B30" w:rsidRDefault="00DF5938" w:rsidP="00552F59">
            <w:pPr>
              <w:jc w:val="left"/>
              <w:rPr>
                <w:color w:val="44546A"/>
                <w:lang w:val="en-US"/>
              </w:rPr>
            </w:pPr>
          </w:p>
          <w:p w14:paraId="0000004F" w14:textId="77777777" w:rsidR="00DF5938" w:rsidRPr="00B00B30" w:rsidRDefault="00000000">
            <w:pPr>
              <w:jc w:val="left"/>
              <w:rPr>
                <w:b/>
                <w:color w:val="44546A"/>
                <w:lang w:val="en-US"/>
              </w:rPr>
            </w:pPr>
            <w:r w:rsidRPr="00B00B30">
              <w:rPr>
                <w:b/>
                <w:color w:val="44546A"/>
                <w:lang w:val="en-US"/>
              </w:rPr>
              <w:t>What Contributes to AI?</w:t>
            </w:r>
          </w:p>
          <w:p w14:paraId="00000050" w14:textId="77777777" w:rsidR="00DF5938" w:rsidRPr="00B00B30" w:rsidRDefault="00DF5938">
            <w:pPr>
              <w:jc w:val="left"/>
              <w:rPr>
                <w:b/>
                <w:color w:val="44546A"/>
                <w:lang w:val="en-US"/>
              </w:rPr>
            </w:pPr>
          </w:p>
          <w:p w14:paraId="00000051" w14:textId="77777777" w:rsidR="00DF5938" w:rsidRPr="00B00B30" w:rsidRDefault="00000000">
            <w:pPr>
              <w:jc w:val="left"/>
              <w:rPr>
                <w:color w:val="44546A"/>
                <w:lang w:val="en-US"/>
              </w:rPr>
            </w:pPr>
            <w:r w:rsidRPr="00B00B30">
              <w:rPr>
                <w:color w:val="44546A"/>
                <w:lang w:val="en-US"/>
              </w:rPr>
              <w:t>Artificial intelligence is a science and technology based on disciplines such as Computer Science, Biology, Psychology, Linguistics, Mathematics, and Engineering. A major thrust of AI is in the development of computer functions associated with human intelligence, such as reasoning, learning, and problem solving.</w:t>
            </w:r>
          </w:p>
          <w:p w14:paraId="00000052" w14:textId="1D889EAA" w:rsidR="00DF5938" w:rsidRDefault="00000000">
            <w:pPr>
              <w:jc w:val="left"/>
              <w:rPr>
                <w:color w:val="44546A"/>
                <w:lang w:val="en-US"/>
              </w:rPr>
            </w:pPr>
            <w:r w:rsidRPr="00B00B30">
              <w:rPr>
                <w:color w:val="44546A"/>
                <w:lang w:val="en-US"/>
              </w:rPr>
              <w:t xml:space="preserve">Out of the following areas, one or multiple areas can contribute to </w:t>
            </w:r>
            <w:sdt>
              <w:sdtPr>
                <w:rPr>
                  <w:lang w:val="en-US"/>
                </w:rPr>
                <w:tag w:val="goog_rdk_16"/>
                <w:id w:val="222037574"/>
              </w:sdtPr>
              <w:sdtContent>
                <w:r w:rsidRPr="00B00B30">
                  <w:rPr>
                    <w:color w:val="44546A"/>
                    <w:lang w:val="en-US"/>
                  </w:rPr>
                  <w:t>building</w:t>
                </w:r>
              </w:sdtContent>
            </w:sdt>
            <w:r w:rsidRPr="00B00B30">
              <w:rPr>
                <w:color w:val="44546A"/>
                <w:lang w:val="en-US"/>
              </w:rPr>
              <w:t xml:space="preserve"> an intelligent system.</w:t>
            </w:r>
          </w:p>
          <w:p w14:paraId="2CD4D02F" w14:textId="77777777" w:rsidR="00ED7079" w:rsidRPr="00B00B30" w:rsidRDefault="00ED7079">
            <w:pPr>
              <w:jc w:val="left"/>
              <w:rPr>
                <w:color w:val="44546A"/>
                <w:lang w:val="en-US"/>
              </w:rPr>
            </w:pPr>
          </w:p>
          <w:p w14:paraId="00000053" w14:textId="5108BB90" w:rsidR="00DF5938" w:rsidRPr="00B00B30" w:rsidRDefault="00000000" w:rsidP="00ED7079">
            <w:pPr>
              <w:jc w:val="center"/>
              <w:rPr>
                <w:color w:val="44546A"/>
                <w:lang w:val="en-US"/>
              </w:rPr>
            </w:pPr>
            <w:r w:rsidRPr="00B00B30">
              <w:rPr>
                <w:noProof/>
                <w:color w:val="44546A"/>
                <w:lang w:val="en-US"/>
              </w:rPr>
              <w:drawing>
                <wp:inline distT="0" distB="0" distL="0" distR="0" wp14:anchorId="5B966B07" wp14:editId="3494BF77">
                  <wp:extent cx="3141638" cy="3197790"/>
                  <wp:effectExtent l="0" t="0" r="0" b="0"/>
                  <wp:docPr id="22" name="image11.jpg" descr="Components of AI"/>
                  <wp:cNvGraphicFramePr/>
                  <a:graphic xmlns:a="http://schemas.openxmlformats.org/drawingml/2006/main">
                    <a:graphicData uri="http://schemas.openxmlformats.org/drawingml/2006/picture">
                      <pic:pic xmlns:pic="http://schemas.openxmlformats.org/drawingml/2006/picture">
                        <pic:nvPicPr>
                          <pic:cNvPr id="0" name="image11.jpg" descr="Components of AI"/>
                          <pic:cNvPicPr preferRelativeResize="0"/>
                        </pic:nvPicPr>
                        <pic:blipFill>
                          <a:blip r:embed="rId10"/>
                          <a:srcRect/>
                          <a:stretch>
                            <a:fillRect/>
                          </a:stretch>
                        </pic:blipFill>
                        <pic:spPr>
                          <a:xfrm>
                            <a:off x="0" y="0"/>
                            <a:ext cx="3141638" cy="3197790"/>
                          </a:xfrm>
                          <a:prstGeom prst="rect">
                            <a:avLst/>
                          </a:prstGeom>
                          <a:ln/>
                        </pic:spPr>
                      </pic:pic>
                    </a:graphicData>
                  </a:graphic>
                </wp:inline>
              </w:drawing>
            </w:r>
            <w:sdt>
              <w:sdtPr>
                <w:rPr>
                  <w:lang w:val="en-US"/>
                </w:rPr>
                <w:tag w:val="goog_rdk_17"/>
                <w:id w:val="-369686946"/>
              </w:sdtPr>
              <w:sdtContent>
                <w:r w:rsidR="003C0FD5">
                  <w:rPr>
                    <w:lang w:val="en-US"/>
                  </w:rPr>
                  <w:t xml:space="preserve"> </w:t>
                </w:r>
                <w:sdt>
                  <w:sdtPr>
                    <w:rPr>
                      <w:lang w:val="en-US"/>
                    </w:rPr>
                    <w:tag w:val="goog_rdk_19"/>
                    <w:id w:val="1615871138"/>
                    <w:showingPlcHdr/>
                  </w:sdtPr>
                  <w:sdtContent>
                    <w:r w:rsidR="003C0FD5" w:rsidRPr="00B00B30">
                      <w:rPr>
                        <w:lang w:val="en-US"/>
                      </w:rPr>
                      <w:t xml:space="preserve">     </w:t>
                    </w:r>
                  </w:sdtContent>
                </w:sdt>
              </w:sdtContent>
            </w:sdt>
          </w:p>
          <w:p w14:paraId="00000054" w14:textId="77777777" w:rsidR="00DF5938" w:rsidRPr="00B00B30" w:rsidRDefault="00DF5938">
            <w:pPr>
              <w:jc w:val="left"/>
              <w:rPr>
                <w:b/>
                <w:color w:val="44546A"/>
                <w:lang w:val="en-US"/>
              </w:rPr>
            </w:pPr>
          </w:p>
          <w:p w14:paraId="00000055" w14:textId="77777777" w:rsidR="00DF5938" w:rsidRPr="00B00B30" w:rsidRDefault="00000000">
            <w:pPr>
              <w:jc w:val="left"/>
              <w:rPr>
                <w:b/>
                <w:color w:val="44546A"/>
                <w:lang w:val="en-US"/>
              </w:rPr>
            </w:pPr>
            <w:r w:rsidRPr="00B00B30">
              <w:rPr>
                <w:b/>
                <w:color w:val="44546A"/>
                <w:lang w:val="en-US"/>
              </w:rPr>
              <w:t>What is Robotics?</w:t>
            </w:r>
          </w:p>
          <w:p w14:paraId="00000056" w14:textId="77777777" w:rsidR="00DF5938" w:rsidRPr="00B00B30" w:rsidRDefault="00DF5938">
            <w:pPr>
              <w:jc w:val="left"/>
              <w:rPr>
                <w:b/>
                <w:color w:val="44546A"/>
                <w:lang w:val="en-US"/>
              </w:rPr>
            </w:pPr>
          </w:p>
          <w:p w14:paraId="00000057" w14:textId="1004112B" w:rsidR="00DF5938" w:rsidRPr="00B00B30" w:rsidRDefault="008F54D3">
            <w:pPr>
              <w:jc w:val="left"/>
              <w:rPr>
                <w:color w:val="44546A"/>
                <w:lang w:val="en-US"/>
              </w:rPr>
            </w:pPr>
            <w:r w:rsidRPr="008F54D3">
              <w:rPr>
                <w:color w:val="44546A"/>
                <w:lang w:val="en-US"/>
              </w:rPr>
              <w:t>Robotics is a branch of AI, which is composed of Electrical Engineering, Mechanical Engineering, and Computer Science for designing, construction, and application of robots</w:t>
            </w:r>
            <w:r w:rsidRPr="00B00B30">
              <w:rPr>
                <w:color w:val="44546A"/>
                <w:lang w:val="en-US"/>
              </w:rPr>
              <w:t>.</w:t>
            </w:r>
            <w:r w:rsidR="003C0FD5">
              <w:rPr>
                <w:color w:val="44546A"/>
                <w:lang w:val="en-US"/>
              </w:rPr>
              <w:t xml:space="preserve">  </w:t>
            </w:r>
          </w:p>
          <w:p w14:paraId="00000058" w14:textId="77777777" w:rsidR="00DF5938" w:rsidRPr="00B00B30" w:rsidRDefault="00DF5938">
            <w:pPr>
              <w:jc w:val="left"/>
              <w:rPr>
                <w:color w:val="44546A"/>
                <w:lang w:val="en-US"/>
              </w:rPr>
            </w:pPr>
          </w:p>
          <w:p w14:paraId="00000059" w14:textId="0AEE3B40" w:rsidR="00DF5938" w:rsidRPr="00B00B30" w:rsidRDefault="00000000">
            <w:pPr>
              <w:jc w:val="left"/>
              <w:rPr>
                <w:b/>
                <w:color w:val="44546A"/>
                <w:lang w:val="en-US"/>
              </w:rPr>
            </w:pPr>
            <w:r w:rsidRPr="00B00B30">
              <w:rPr>
                <w:b/>
                <w:color w:val="44546A"/>
                <w:lang w:val="en-US"/>
              </w:rPr>
              <w:t>What are Robots?</w:t>
            </w:r>
            <w:r w:rsidR="003C0FD5">
              <w:rPr>
                <w:lang w:val="en-US"/>
              </w:rPr>
              <w:t xml:space="preserve"> </w:t>
            </w:r>
            <w:sdt>
              <w:sdtPr>
                <w:rPr>
                  <w:lang w:val="en-US"/>
                </w:rPr>
                <w:tag w:val="goog_rdk_21"/>
                <w:id w:val="2118722918"/>
              </w:sdtPr>
              <w:sdtContent>
                <w:r w:rsidR="003C0FD5">
                  <w:rPr>
                    <w:lang w:val="en-US"/>
                  </w:rPr>
                  <w:t xml:space="preserve"> </w:t>
                </w:r>
              </w:sdtContent>
            </w:sdt>
          </w:p>
          <w:p w14:paraId="0000005A" w14:textId="77777777" w:rsidR="00DF5938" w:rsidRPr="00B00B30" w:rsidRDefault="00DF5938">
            <w:pPr>
              <w:jc w:val="left"/>
              <w:rPr>
                <w:b/>
                <w:color w:val="44546A"/>
                <w:lang w:val="en-US"/>
              </w:rPr>
            </w:pPr>
          </w:p>
          <w:p w14:paraId="0000005B" w14:textId="5B14FDCC" w:rsidR="00DF5938" w:rsidRPr="00B00B30" w:rsidRDefault="00000000">
            <w:pPr>
              <w:jc w:val="left"/>
              <w:rPr>
                <w:b/>
                <w:color w:val="44546A"/>
                <w:lang w:val="en-US"/>
              </w:rPr>
            </w:pPr>
            <w:r w:rsidRPr="00B00B30">
              <w:rPr>
                <w:color w:val="44546A"/>
                <w:lang w:val="en-US"/>
              </w:rPr>
              <w:t xml:space="preserve">Robots </w:t>
            </w:r>
            <w:sdt>
              <w:sdtPr>
                <w:rPr>
                  <w:lang w:val="en-US"/>
                </w:rPr>
                <w:tag w:val="goog_rdk_18"/>
                <w:id w:val="-1907359497"/>
              </w:sdtPr>
              <w:sdtContent>
                <w:r w:rsidRPr="00B00B30">
                  <w:rPr>
                    <w:color w:val="44546A"/>
                    <w:lang w:val="en-US"/>
                  </w:rPr>
                  <w:t>are artificial</w:t>
                </w:r>
              </w:sdtContent>
            </w:sdt>
            <w:r w:rsidRPr="00B00B30">
              <w:rPr>
                <w:color w:val="44546A"/>
                <w:lang w:val="en-US"/>
              </w:rPr>
              <w:t xml:space="preserve"> agents acting </w:t>
            </w:r>
            <w:sdt>
              <w:sdtPr>
                <w:rPr>
                  <w:lang w:val="en-US"/>
                </w:rPr>
                <w:tag w:val="goog_rdk_20"/>
                <w:id w:val="1436474042"/>
              </w:sdtPr>
              <w:sdtContent>
                <w:r w:rsidRPr="00B00B30">
                  <w:rPr>
                    <w:color w:val="44546A"/>
                    <w:lang w:val="en-US"/>
                  </w:rPr>
                  <w:t>in a real</w:t>
                </w:r>
              </w:sdtContent>
            </w:sdt>
            <w:r w:rsidRPr="00B00B30">
              <w:rPr>
                <w:color w:val="44546A"/>
                <w:lang w:val="en-US"/>
              </w:rPr>
              <w:t xml:space="preserve"> world environment. </w:t>
            </w:r>
            <w:r w:rsidRPr="00B00B30">
              <w:rPr>
                <w:color w:val="44546A"/>
                <w:lang w:val="en-US"/>
              </w:rPr>
              <w:br/>
              <w:t>They are programmable machines that are usually able to carry out a series of actions autonomously, or semi-autonomously.</w:t>
            </w:r>
          </w:p>
          <w:p w14:paraId="0000005C" w14:textId="77777777" w:rsidR="00DF5938" w:rsidRPr="00B00B30" w:rsidRDefault="00DF5938">
            <w:pPr>
              <w:jc w:val="left"/>
              <w:rPr>
                <w:b/>
                <w:color w:val="44546A"/>
                <w:lang w:val="en-US"/>
              </w:rPr>
            </w:pPr>
          </w:p>
          <w:p w14:paraId="0000005D" w14:textId="77777777" w:rsidR="00DF5938" w:rsidRPr="00B00B30" w:rsidRDefault="00000000">
            <w:pPr>
              <w:jc w:val="left"/>
              <w:rPr>
                <w:b/>
                <w:color w:val="44546A"/>
                <w:lang w:val="en-US"/>
              </w:rPr>
            </w:pPr>
            <w:r w:rsidRPr="00B00B30">
              <w:rPr>
                <w:b/>
                <w:color w:val="44546A"/>
                <w:lang w:val="en-US"/>
              </w:rPr>
              <w:t>Objective</w:t>
            </w:r>
          </w:p>
          <w:p w14:paraId="0000005E" w14:textId="64796175" w:rsidR="00DF5938" w:rsidRPr="00B00B30" w:rsidRDefault="00000000">
            <w:pPr>
              <w:jc w:val="left"/>
              <w:rPr>
                <w:b/>
                <w:color w:val="44546A"/>
                <w:lang w:val="en-US"/>
              </w:rPr>
            </w:pPr>
            <w:r w:rsidRPr="00B00B30">
              <w:rPr>
                <w:color w:val="44546A"/>
                <w:lang w:val="en-US"/>
              </w:rPr>
              <w:t xml:space="preserve">Robots are </w:t>
            </w:r>
            <w:r w:rsidR="000730F9">
              <w:rPr>
                <w:color w:val="44546A"/>
                <w:lang w:val="en-US"/>
              </w:rPr>
              <w:t xml:space="preserve">developed </w:t>
            </w:r>
            <w:r w:rsidR="00D04497">
              <w:rPr>
                <w:color w:val="44546A"/>
                <w:lang w:val="en-US"/>
              </w:rPr>
              <w:t>to have the ability to</w:t>
            </w:r>
            <w:r w:rsidRPr="00B00B30">
              <w:rPr>
                <w:color w:val="44546A"/>
                <w:lang w:val="en-US"/>
              </w:rPr>
              <w:t xml:space="preserve"> manipulat</w:t>
            </w:r>
            <w:r w:rsidR="00D04497">
              <w:rPr>
                <w:color w:val="44546A"/>
                <w:lang w:val="en-US"/>
              </w:rPr>
              <w:t>e</w:t>
            </w:r>
            <w:r w:rsidRPr="00B00B30">
              <w:rPr>
                <w:color w:val="44546A"/>
                <w:lang w:val="en-US"/>
              </w:rPr>
              <w:t xml:space="preserve"> objects by perceiving, picking, moving, modifying the physical properties of object, destroying it, or to free manpower from doing repetitive </w:t>
            </w:r>
            <w:r w:rsidR="00D04497">
              <w:rPr>
                <w:color w:val="44546A"/>
                <w:lang w:val="en-US"/>
              </w:rPr>
              <w:t>tasks</w:t>
            </w:r>
            <w:r w:rsidR="00D04497" w:rsidRPr="00B00B30">
              <w:rPr>
                <w:color w:val="44546A"/>
                <w:lang w:val="en-US"/>
              </w:rPr>
              <w:t xml:space="preserve"> </w:t>
            </w:r>
            <w:r w:rsidRPr="00B00B30">
              <w:rPr>
                <w:color w:val="44546A"/>
                <w:lang w:val="en-US"/>
              </w:rPr>
              <w:t>without getting bored, distracted, or exhausted.</w:t>
            </w:r>
          </w:p>
          <w:p w14:paraId="0000005F" w14:textId="77777777" w:rsidR="00DF5938" w:rsidRPr="00B00B30" w:rsidRDefault="00DF5938">
            <w:pPr>
              <w:jc w:val="left"/>
              <w:rPr>
                <w:b/>
                <w:color w:val="44546A"/>
                <w:lang w:val="en-US"/>
              </w:rPr>
            </w:pPr>
          </w:p>
          <w:p w14:paraId="00000060" w14:textId="77777777" w:rsidR="00DF5938" w:rsidRPr="00B00B30" w:rsidRDefault="00000000">
            <w:pPr>
              <w:jc w:val="left"/>
              <w:rPr>
                <w:b/>
                <w:color w:val="44546A"/>
                <w:lang w:val="en-US"/>
              </w:rPr>
            </w:pPr>
            <w:r w:rsidRPr="00B00B30">
              <w:rPr>
                <w:b/>
                <w:color w:val="44546A"/>
                <w:lang w:val="en-US"/>
              </w:rPr>
              <w:t>Aspects of Robotics</w:t>
            </w:r>
          </w:p>
          <w:p w14:paraId="00000061" w14:textId="77777777" w:rsidR="00DF5938" w:rsidRPr="00B00B30" w:rsidRDefault="00000000">
            <w:pPr>
              <w:numPr>
                <w:ilvl w:val="0"/>
                <w:numId w:val="5"/>
              </w:numPr>
              <w:jc w:val="left"/>
              <w:rPr>
                <w:color w:val="44546A"/>
                <w:lang w:val="en-US"/>
              </w:rPr>
            </w:pPr>
            <w:r w:rsidRPr="00B00B30">
              <w:rPr>
                <w:color w:val="44546A"/>
                <w:lang w:val="en-US"/>
              </w:rPr>
              <w:lastRenderedPageBreak/>
              <w:t>The robots have </w:t>
            </w:r>
            <w:r w:rsidRPr="00B00B30">
              <w:rPr>
                <w:b/>
                <w:color w:val="44546A"/>
                <w:lang w:val="en-US"/>
              </w:rPr>
              <w:t>mechanical construction</w:t>
            </w:r>
            <w:r w:rsidRPr="00B00B30">
              <w:rPr>
                <w:color w:val="44546A"/>
                <w:lang w:val="en-US"/>
              </w:rPr>
              <w:t>, form, or shape designed to accomplish a particular task.</w:t>
            </w:r>
          </w:p>
          <w:p w14:paraId="00000062" w14:textId="77777777" w:rsidR="00DF5938" w:rsidRPr="00B00B30" w:rsidRDefault="00000000">
            <w:pPr>
              <w:numPr>
                <w:ilvl w:val="0"/>
                <w:numId w:val="5"/>
              </w:numPr>
              <w:jc w:val="left"/>
              <w:rPr>
                <w:color w:val="44546A"/>
                <w:lang w:val="en-US"/>
              </w:rPr>
            </w:pPr>
            <w:r w:rsidRPr="00B00B30">
              <w:rPr>
                <w:color w:val="44546A"/>
                <w:lang w:val="en-US"/>
              </w:rPr>
              <w:t>They have </w:t>
            </w:r>
            <w:r w:rsidRPr="00B00B30">
              <w:rPr>
                <w:b/>
                <w:color w:val="44546A"/>
                <w:lang w:val="en-US"/>
              </w:rPr>
              <w:t>electrical components</w:t>
            </w:r>
            <w:r w:rsidRPr="00B00B30">
              <w:rPr>
                <w:color w:val="44546A"/>
                <w:lang w:val="en-US"/>
              </w:rPr>
              <w:t> which power and control the machinery.</w:t>
            </w:r>
          </w:p>
          <w:p w14:paraId="614E7BB4" w14:textId="77777777" w:rsidR="00ED7079" w:rsidRDefault="00ED7079">
            <w:pPr>
              <w:jc w:val="left"/>
              <w:rPr>
                <w:color w:val="44546A"/>
                <w:lang w:val="en-US"/>
              </w:rPr>
            </w:pPr>
          </w:p>
          <w:p w14:paraId="00000063" w14:textId="7B435630" w:rsidR="00DF5938" w:rsidRPr="00B00B30" w:rsidRDefault="00000000">
            <w:pPr>
              <w:jc w:val="left"/>
              <w:rPr>
                <w:color w:val="44546A"/>
                <w:lang w:val="en-US"/>
              </w:rPr>
            </w:pPr>
            <w:r w:rsidRPr="00B00B30">
              <w:rPr>
                <w:color w:val="44546A"/>
                <w:lang w:val="en-US"/>
              </w:rPr>
              <w:t>They contain some level of </w:t>
            </w:r>
            <w:r w:rsidRPr="00B00B30">
              <w:rPr>
                <w:b/>
                <w:color w:val="44546A"/>
                <w:lang w:val="en-US"/>
              </w:rPr>
              <w:t>computer program</w:t>
            </w:r>
            <w:r w:rsidRPr="00B00B30">
              <w:rPr>
                <w:color w:val="44546A"/>
                <w:lang w:val="en-US"/>
              </w:rPr>
              <w:t> that determines what, when and how a robot does something.</w:t>
            </w:r>
          </w:p>
          <w:p w14:paraId="00000064" w14:textId="77777777" w:rsidR="00DF5938" w:rsidRPr="00B00B30" w:rsidRDefault="00DF5938">
            <w:pPr>
              <w:jc w:val="left"/>
              <w:rPr>
                <w:color w:val="44546A"/>
                <w:lang w:val="en-US"/>
              </w:rPr>
            </w:pPr>
          </w:p>
          <w:p w14:paraId="00000065" w14:textId="77777777" w:rsidR="00DF5938" w:rsidRPr="00B00B30" w:rsidRDefault="00000000">
            <w:pPr>
              <w:jc w:val="left"/>
              <w:rPr>
                <w:b/>
                <w:color w:val="44546A"/>
                <w:lang w:val="en-US"/>
              </w:rPr>
            </w:pPr>
            <w:r w:rsidRPr="00B00B30">
              <w:rPr>
                <w:b/>
                <w:color w:val="44546A"/>
                <w:lang w:val="en-US"/>
              </w:rPr>
              <w:t xml:space="preserve">Artificial intelligence in robotics </w:t>
            </w:r>
          </w:p>
          <w:p w14:paraId="00000066" w14:textId="77777777" w:rsidR="00DF5938" w:rsidRPr="00B00B30" w:rsidRDefault="00DF5938">
            <w:pPr>
              <w:jc w:val="left"/>
              <w:rPr>
                <w:b/>
                <w:color w:val="44546A"/>
                <w:lang w:val="en-US"/>
              </w:rPr>
            </w:pPr>
          </w:p>
          <w:p w14:paraId="00000067" w14:textId="3FFBEDBA" w:rsidR="00DF5938" w:rsidRPr="00B00B30" w:rsidRDefault="00000000">
            <w:pPr>
              <w:jc w:val="left"/>
              <w:rPr>
                <w:color w:val="44546A"/>
                <w:lang w:val="en-US"/>
              </w:rPr>
            </w:pPr>
            <w:r w:rsidRPr="00B00B30">
              <w:rPr>
                <w:color w:val="44546A"/>
                <w:lang w:val="en-US"/>
              </w:rPr>
              <w:t xml:space="preserve">AI in robotics helps robots perform the crucial tasks with a human-like vision to detect or recognize various objects. Robots are developed through machine learning </w:t>
            </w:r>
            <w:r w:rsidR="00D04497">
              <w:rPr>
                <w:color w:val="44546A"/>
                <w:lang w:val="en-US"/>
              </w:rPr>
              <w:t xml:space="preserve">and </w:t>
            </w:r>
            <w:r w:rsidRPr="00B00B30">
              <w:rPr>
                <w:color w:val="44546A"/>
                <w:lang w:val="en-US"/>
              </w:rPr>
              <w:t>training and huge number of datasets is used to train the computer vision model, so that robots can recognize various objects</w:t>
            </w:r>
            <w:r w:rsidR="00D04497">
              <w:rPr>
                <w:color w:val="44546A"/>
                <w:lang w:val="en-US"/>
              </w:rPr>
              <w:t>,</w:t>
            </w:r>
            <w:r w:rsidRPr="00B00B30">
              <w:rPr>
                <w:color w:val="44546A"/>
                <w:lang w:val="en-US"/>
              </w:rPr>
              <w:t xml:space="preserve"> carry out the actions accordingly </w:t>
            </w:r>
            <w:r w:rsidR="00D04497">
              <w:rPr>
                <w:color w:val="44546A"/>
                <w:lang w:val="en-US"/>
              </w:rPr>
              <w:t>and accomplish desired outcomes</w:t>
            </w:r>
            <w:r w:rsidRPr="00B00B30">
              <w:rPr>
                <w:color w:val="44546A"/>
                <w:lang w:val="en-US"/>
              </w:rPr>
              <w:t xml:space="preserve">. Computer vision is simply the process of perceiving the images and videos available in digital formats. The AI in robotics not only helps to </w:t>
            </w:r>
            <w:r w:rsidR="001077D8">
              <w:rPr>
                <w:color w:val="44546A"/>
                <w:lang w:val="en-US"/>
              </w:rPr>
              <w:t>teach</w:t>
            </w:r>
            <w:r w:rsidR="001077D8" w:rsidRPr="00B00B30">
              <w:rPr>
                <w:color w:val="44546A"/>
                <w:lang w:val="en-US"/>
              </w:rPr>
              <w:t xml:space="preserve"> </w:t>
            </w:r>
            <w:r w:rsidRPr="00B00B30">
              <w:rPr>
                <w:color w:val="44546A"/>
                <w:lang w:val="en-US"/>
              </w:rPr>
              <w:t>the model to perform certain tasks</w:t>
            </w:r>
            <w:r w:rsidR="00D04497">
              <w:rPr>
                <w:color w:val="44546A"/>
                <w:lang w:val="en-US"/>
              </w:rPr>
              <w:t>,</w:t>
            </w:r>
            <w:r w:rsidRPr="00B00B30">
              <w:rPr>
                <w:color w:val="44546A"/>
                <w:lang w:val="en-US"/>
              </w:rPr>
              <w:t xml:space="preserve"> but </w:t>
            </w:r>
            <w:r w:rsidR="001077D8">
              <w:rPr>
                <w:color w:val="44546A"/>
                <w:lang w:val="en-US"/>
              </w:rPr>
              <w:t xml:space="preserve">it </w:t>
            </w:r>
            <w:r w:rsidRPr="00B00B30">
              <w:rPr>
                <w:color w:val="44546A"/>
                <w:lang w:val="en-US"/>
              </w:rPr>
              <w:t xml:space="preserve">also makes machines more intelligent </w:t>
            </w:r>
            <w:r w:rsidR="001D534A">
              <w:rPr>
                <w:color w:val="44546A"/>
                <w:lang w:val="en-US"/>
              </w:rPr>
              <w:t xml:space="preserve">and therefore able </w:t>
            </w:r>
            <w:r w:rsidRPr="00B00B30">
              <w:rPr>
                <w:color w:val="44546A"/>
                <w:lang w:val="en-US"/>
              </w:rPr>
              <w:t xml:space="preserve">to act in different scenarios. </w:t>
            </w:r>
          </w:p>
          <w:p w14:paraId="00000068" w14:textId="77777777" w:rsidR="00DF5938" w:rsidRPr="00B00B30" w:rsidRDefault="00000000">
            <w:pPr>
              <w:jc w:val="left"/>
              <w:rPr>
                <w:color w:val="44546A"/>
                <w:lang w:val="en-US"/>
              </w:rPr>
            </w:pPr>
            <w:r w:rsidRPr="00B00B30">
              <w:rPr>
                <w:color w:val="44546A"/>
                <w:lang w:val="en-US"/>
              </w:rPr>
              <w:t>Here are some examples of most advanced Humanoid, Industrial and Service robots that are changing the future with the help of Artificial Intelligence.</w:t>
            </w:r>
          </w:p>
          <w:p w14:paraId="00000069" w14:textId="77777777" w:rsidR="00DF5938" w:rsidRPr="00B00B30" w:rsidRDefault="00DF5938">
            <w:pPr>
              <w:jc w:val="left"/>
              <w:rPr>
                <w:color w:val="44546A"/>
                <w:lang w:val="en-US"/>
              </w:rPr>
            </w:pPr>
          </w:p>
          <w:p w14:paraId="0000006A" w14:textId="77777777" w:rsidR="00DF5938" w:rsidRPr="00ED7079" w:rsidRDefault="00000000">
            <w:pPr>
              <w:jc w:val="left"/>
              <w:rPr>
                <w:b/>
                <w:bCs/>
                <w:color w:val="44546A" w:themeColor="text2"/>
                <w:lang w:val="en-US"/>
              </w:rPr>
            </w:pPr>
            <w:r w:rsidRPr="00ED7079">
              <w:rPr>
                <w:b/>
                <w:bCs/>
                <w:color w:val="44546A" w:themeColor="text2"/>
                <w:lang w:val="en-US"/>
              </w:rPr>
              <w:t>Sophia</w:t>
            </w:r>
          </w:p>
          <w:p w14:paraId="0000006B" w14:textId="565AA693" w:rsidR="00DF5938" w:rsidRDefault="00167977" w:rsidP="00ED7079">
            <w:pPr>
              <w:jc w:val="center"/>
              <w:rPr>
                <w:color w:val="44546A"/>
                <w:lang w:val="en-US"/>
              </w:rPr>
            </w:pPr>
            <w:r>
              <w:rPr>
                <w:noProof/>
                <w:color w:val="44546A"/>
                <w:lang w:val="en-US"/>
              </w:rPr>
              <w:drawing>
                <wp:inline distT="0" distB="0" distL="0" distR="0" wp14:anchorId="6EB52F17" wp14:editId="124D439E">
                  <wp:extent cx="2019935" cy="2019935"/>
                  <wp:effectExtent l="0" t="0" r="0" b="0"/>
                  <wp:docPr id="2" name="Slika 2" descr="Slika na kojoj se prikazuje osoba, odjeća, poziranje, stajanje&#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descr="Slika na kojoj se prikazuje osoba, odjeća, poziranje, stajanje&#10;&#10;Opis je automatski generira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44195" cy="2044195"/>
                          </a:xfrm>
                          <a:prstGeom prst="rect">
                            <a:avLst/>
                          </a:prstGeom>
                        </pic:spPr>
                      </pic:pic>
                    </a:graphicData>
                  </a:graphic>
                </wp:inline>
              </w:drawing>
            </w:r>
          </w:p>
          <w:p w14:paraId="7E7AE108" w14:textId="77777777" w:rsidR="00ED7079" w:rsidRPr="00B00B30" w:rsidRDefault="00ED7079" w:rsidP="00ED7079">
            <w:pPr>
              <w:jc w:val="center"/>
              <w:rPr>
                <w:color w:val="44546A"/>
                <w:lang w:val="en-US"/>
              </w:rPr>
            </w:pPr>
          </w:p>
          <w:p w14:paraId="0000006C" w14:textId="77777777" w:rsidR="00DF5938" w:rsidRPr="00B00B30" w:rsidRDefault="00000000">
            <w:pPr>
              <w:jc w:val="left"/>
              <w:rPr>
                <w:color w:val="44546A"/>
                <w:lang w:val="en-US"/>
              </w:rPr>
            </w:pPr>
            <w:r w:rsidRPr="00B00B30">
              <w:rPr>
                <w:color w:val="44546A"/>
                <w:lang w:val="en-US"/>
              </w:rPr>
              <w:t>Hanson Robotics’ most advanced human-like robot, Sophia, personifies our dreams for the future of AI. As a unique combination of science, engineering, and artistry, Sophia is simultaneously a human-crafted science fiction character depicting the future of AI and robotics, and a platform for advanced robotics and AI research.</w:t>
            </w:r>
          </w:p>
          <w:p w14:paraId="0000006D" w14:textId="77777777" w:rsidR="00DF5938" w:rsidRPr="00B00B30" w:rsidRDefault="00000000">
            <w:pPr>
              <w:jc w:val="left"/>
              <w:rPr>
                <w:color w:val="44546A"/>
                <w:lang w:val="en-US"/>
              </w:rPr>
            </w:pPr>
            <w:r w:rsidRPr="00B00B30">
              <w:rPr>
                <w:color w:val="44546A"/>
                <w:lang w:val="en-US"/>
              </w:rPr>
              <w:t xml:space="preserve">The character of Sophia captures the imagination of global audiences. She is the world’s first robot citizen and the first robot Innovation Ambassador for the United Nations Development </w:t>
            </w:r>
            <w:proofErr w:type="spellStart"/>
            <w:r w:rsidRPr="00B00B30">
              <w:rPr>
                <w:color w:val="44546A"/>
                <w:lang w:val="en-US"/>
              </w:rPr>
              <w:t>Programme</w:t>
            </w:r>
            <w:proofErr w:type="spellEnd"/>
            <w:r w:rsidRPr="00B00B30">
              <w:rPr>
                <w:color w:val="44546A"/>
                <w:lang w:val="en-US"/>
              </w:rPr>
              <w:t>. Sophia is now a household name, with appearances on the Tonight Show and Good Morning Britain, in addition to speaking at hundreds of conferences around the world.</w:t>
            </w:r>
          </w:p>
          <w:p w14:paraId="0000006E" w14:textId="77777777" w:rsidR="00DF5938" w:rsidRPr="00B00B30" w:rsidRDefault="00000000">
            <w:pPr>
              <w:jc w:val="left"/>
              <w:rPr>
                <w:color w:val="44546A"/>
                <w:lang w:val="en-US"/>
              </w:rPr>
            </w:pPr>
            <w:r w:rsidRPr="00B00B30">
              <w:rPr>
                <w:color w:val="44546A"/>
                <w:lang w:val="en-US"/>
              </w:rPr>
              <w:t xml:space="preserve">Meet Sophia: </w:t>
            </w:r>
            <w:hyperlink r:id="rId12">
              <w:r w:rsidRPr="00B00B30">
                <w:rPr>
                  <w:color w:val="0563C1"/>
                  <w:u w:val="single"/>
                  <w:lang w:val="en-US"/>
                </w:rPr>
                <w:t>https://www.youtube.com/watch?v=BhU9hOo5Cuc</w:t>
              </w:r>
            </w:hyperlink>
          </w:p>
          <w:p w14:paraId="0000006F" w14:textId="77777777" w:rsidR="00DF5938" w:rsidRPr="00B00B30" w:rsidRDefault="00DF5938">
            <w:pPr>
              <w:jc w:val="left"/>
              <w:rPr>
                <w:b/>
                <w:color w:val="44546A"/>
                <w:lang w:val="en-US"/>
              </w:rPr>
            </w:pPr>
          </w:p>
          <w:p w14:paraId="00000070" w14:textId="77777777" w:rsidR="00DF5938" w:rsidRPr="00ED7079" w:rsidRDefault="00000000">
            <w:pPr>
              <w:rPr>
                <w:b/>
                <w:bCs/>
                <w:color w:val="44546A" w:themeColor="text2"/>
                <w:lang w:val="en-US"/>
              </w:rPr>
            </w:pPr>
            <w:r w:rsidRPr="00ED7079">
              <w:rPr>
                <w:b/>
                <w:bCs/>
                <w:color w:val="44546A" w:themeColor="text2"/>
                <w:lang w:val="en-US"/>
              </w:rPr>
              <w:t>Digit</w:t>
            </w:r>
          </w:p>
          <w:p w14:paraId="00000071" w14:textId="77777777" w:rsidR="00DF5938" w:rsidRDefault="00000000" w:rsidP="00ED7079">
            <w:pPr>
              <w:jc w:val="center"/>
              <w:rPr>
                <w:lang w:val="en-US"/>
              </w:rPr>
            </w:pPr>
            <w:r w:rsidRPr="00B00B30">
              <w:rPr>
                <w:noProof/>
                <w:lang w:val="en-US"/>
              </w:rPr>
              <w:lastRenderedPageBreak/>
              <w:drawing>
                <wp:inline distT="0" distB="0" distL="0" distR="0" wp14:anchorId="5A82E67F" wp14:editId="6AD16B8D">
                  <wp:extent cx="2020100" cy="1345694"/>
                  <wp:effectExtent l="0" t="0" r="0" b="0"/>
                  <wp:docPr id="24" name="image12.jpg" descr="Slika na kojoj se prikazuje zeleno, skakanje&#10;&#10;Opis je automatski generiran"/>
                  <wp:cNvGraphicFramePr/>
                  <a:graphic xmlns:a="http://schemas.openxmlformats.org/drawingml/2006/main">
                    <a:graphicData uri="http://schemas.openxmlformats.org/drawingml/2006/picture">
                      <pic:pic xmlns:pic="http://schemas.openxmlformats.org/drawingml/2006/picture">
                        <pic:nvPicPr>
                          <pic:cNvPr id="0" name="image12.jpg" descr="Slika na kojoj se prikazuje zeleno, skakanje&#10;&#10;Opis je automatski generiran"/>
                          <pic:cNvPicPr preferRelativeResize="0"/>
                        </pic:nvPicPr>
                        <pic:blipFill>
                          <a:blip r:embed="rId13"/>
                          <a:srcRect/>
                          <a:stretch>
                            <a:fillRect/>
                          </a:stretch>
                        </pic:blipFill>
                        <pic:spPr>
                          <a:xfrm>
                            <a:off x="0" y="0"/>
                            <a:ext cx="2020100" cy="1345694"/>
                          </a:xfrm>
                          <a:prstGeom prst="rect">
                            <a:avLst/>
                          </a:prstGeom>
                          <a:ln/>
                        </pic:spPr>
                      </pic:pic>
                    </a:graphicData>
                  </a:graphic>
                </wp:inline>
              </w:drawing>
            </w:r>
          </w:p>
          <w:p w14:paraId="71EFE212" w14:textId="77777777" w:rsidR="00ED7079" w:rsidRPr="00B00B30" w:rsidRDefault="00ED7079">
            <w:pPr>
              <w:rPr>
                <w:lang w:val="en-US"/>
              </w:rPr>
            </w:pPr>
          </w:p>
          <w:p w14:paraId="00000072" w14:textId="05D3FC4E" w:rsidR="00DF5938" w:rsidRPr="00ED7079" w:rsidRDefault="00000000">
            <w:pPr>
              <w:rPr>
                <w:color w:val="44546A" w:themeColor="text2"/>
                <w:lang w:val="en-US"/>
              </w:rPr>
            </w:pPr>
            <w:r w:rsidRPr="00ED7079">
              <w:rPr>
                <w:color w:val="44546A" w:themeColor="text2"/>
                <w:lang w:val="en-US"/>
              </w:rPr>
              <w:t>Digit is envisioned to help take care of people in their homes, assist with disaster response</w:t>
            </w:r>
            <w:ins w:id="1" w:author="Ana Predovan" w:date="2022-08-31T16:02:00Z">
              <w:r w:rsidR="001D534A" w:rsidRPr="00ED7079">
                <w:rPr>
                  <w:color w:val="44546A" w:themeColor="text2"/>
                  <w:lang w:val="en-US"/>
                </w:rPr>
                <w:t>,</w:t>
              </w:r>
            </w:ins>
            <w:r w:rsidRPr="00ED7079">
              <w:rPr>
                <w:color w:val="44546A" w:themeColor="text2"/>
                <w:lang w:val="en-US"/>
              </w:rPr>
              <w:t xml:space="preserve"> and deliver packages to front doors. With its nimble limbs and a torso packed with sensors, Digit can navigate complex environments and carry out tasks such as package delivery. In May 2019 Ford Motor Company and Agility announced a partnership to develop a last-mile logistics solution that combines Ford’s autonomous vehicle technology and Agility’s Digit. </w:t>
            </w:r>
          </w:p>
          <w:p w14:paraId="00000073" w14:textId="77777777" w:rsidR="00DF5938" w:rsidRPr="00ED7079" w:rsidRDefault="00DF5938">
            <w:pPr>
              <w:rPr>
                <w:color w:val="44546A" w:themeColor="text2"/>
                <w:lang w:val="en-US"/>
              </w:rPr>
            </w:pPr>
          </w:p>
          <w:p w14:paraId="00000074" w14:textId="77777777" w:rsidR="00DF5938" w:rsidRPr="00ED7079" w:rsidRDefault="00000000">
            <w:pPr>
              <w:rPr>
                <w:b/>
                <w:bCs/>
                <w:color w:val="44546A" w:themeColor="text2"/>
                <w:lang w:val="en-US"/>
              </w:rPr>
            </w:pPr>
            <w:r w:rsidRPr="00ED7079">
              <w:rPr>
                <w:b/>
                <w:bCs/>
                <w:color w:val="44546A" w:themeColor="text2"/>
                <w:lang w:val="en-US"/>
              </w:rPr>
              <w:t>Pepper</w:t>
            </w:r>
          </w:p>
          <w:p w14:paraId="00000075" w14:textId="77777777" w:rsidR="00DF5938" w:rsidRPr="00ED7079" w:rsidRDefault="00000000" w:rsidP="00ED7079">
            <w:pPr>
              <w:jc w:val="center"/>
              <w:rPr>
                <w:color w:val="44546A" w:themeColor="text2"/>
                <w:lang w:val="en-US"/>
              </w:rPr>
            </w:pPr>
            <w:r w:rsidRPr="00ED7079">
              <w:rPr>
                <w:noProof/>
                <w:color w:val="44546A" w:themeColor="text2"/>
                <w:lang w:val="en-US"/>
              </w:rPr>
              <w:drawing>
                <wp:inline distT="0" distB="0" distL="0" distR="0" wp14:anchorId="7F18031E" wp14:editId="573CA2B0">
                  <wp:extent cx="865040" cy="1622115"/>
                  <wp:effectExtent l="0" t="0" r="0" b="0"/>
                  <wp:docPr id="23" name="image10.png" descr="Slika na kojoj se prikazuje automaton&#10;&#10;Opis je automatski generiran"/>
                  <wp:cNvGraphicFramePr/>
                  <a:graphic xmlns:a="http://schemas.openxmlformats.org/drawingml/2006/main">
                    <a:graphicData uri="http://schemas.openxmlformats.org/drawingml/2006/picture">
                      <pic:pic xmlns:pic="http://schemas.openxmlformats.org/drawingml/2006/picture">
                        <pic:nvPicPr>
                          <pic:cNvPr id="0" name="image10.png" descr="Slika na kojoj se prikazuje automaton&#10;&#10;Opis je automatski generiran"/>
                          <pic:cNvPicPr preferRelativeResize="0"/>
                        </pic:nvPicPr>
                        <pic:blipFill>
                          <a:blip r:embed="rId14"/>
                          <a:srcRect/>
                          <a:stretch>
                            <a:fillRect/>
                          </a:stretch>
                        </pic:blipFill>
                        <pic:spPr>
                          <a:xfrm>
                            <a:off x="0" y="0"/>
                            <a:ext cx="865040" cy="1622115"/>
                          </a:xfrm>
                          <a:prstGeom prst="rect">
                            <a:avLst/>
                          </a:prstGeom>
                          <a:ln/>
                        </pic:spPr>
                      </pic:pic>
                    </a:graphicData>
                  </a:graphic>
                </wp:inline>
              </w:drawing>
            </w:r>
          </w:p>
          <w:p w14:paraId="00000076" w14:textId="77777777" w:rsidR="00DF5938" w:rsidRPr="00ED7079" w:rsidRDefault="00000000">
            <w:pPr>
              <w:rPr>
                <w:color w:val="44546A" w:themeColor="text2"/>
                <w:lang w:val="en-US"/>
              </w:rPr>
            </w:pPr>
            <w:r w:rsidRPr="00ED7079">
              <w:rPr>
                <w:color w:val="44546A" w:themeColor="text2"/>
                <w:lang w:val="en-US"/>
              </w:rPr>
              <w:t xml:space="preserve">Pepper is the world’s first social humanoid robot that is able to recognize faces and basic human emotions. Pepper has been adopted by over 2000 companies around the world. Perfect in retail and finance industries, Pepper has numerous functionalities including increasing store traffic by attracting the attention of shoppers, creating memorable in-store experiences, stimulating purchase and retain customers. Pepper can also gather comprehensive data to enrich the customer base and generate shopper insights. </w:t>
            </w:r>
          </w:p>
          <w:p w14:paraId="00000077" w14:textId="77777777" w:rsidR="00DF5938" w:rsidRPr="00ED7079" w:rsidRDefault="00DF5938">
            <w:pPr>
              <w:rPr>
                <w:color w:val="44546A" w:themeColor="text2"/>
                <w:lang w:val="en-US"/>
              </w:rPr>
            </w:pPr>
          </w:p>
          <w:p w14:paraId="00000078" w14:textId="77777777" w:rsidR="00DF5938" w:rsidRPr="00ED7079" w:rsidRDefault="00000000">
            <w:pPr>
              <w:rPr>
                <w:b/>
                <w:bCs/>
                <w:color w:val="44546A" w:themeColor="text2"/>
                <w:lang w:val="en-US"/>
              </w:rPr>
            </w:pPr>
            <w:r w:rsidRPr="00ED7079">
              <w:rPr>
                <w:b/>
                <w:bCs/>
                <w:color w:val="44546A" w:themeColor="text2"/>
                <w:lang w:val="en-US"/>
              </w:rPr>
              <w:t>Atlas</w:t>
            </w:r>
          </w:p>
          <w:p w14:paraId="00000079" w14:textId="77777777" w:rsidR="00DF5938" w:rsidRPr="00ED7079" w:rsidRDefault="00000000" w:rsidP="00ED7079">
            <w:pPr>
              <w:jc w:val="center"/>
              <w:rPr>
                <w:color w:val="44546A" w:themeColor="text2"/>
                <w:lang w:val="en-US"/>
              </w:rPr>
            </w:pPr>
            <w:r w:rsidRPr="00ED7079">
              <w:rPr>
                <w:noProof/>
                <w:color w:val="44546A" w:themeColor="text2"/>
                <w:lang w:val="en-US"/>
              </w:rPr>
              <w:drawing>
                <wp:inline distT="0" distB="0" distL="0" distR="0" wp14:anchorId="4C3A1F77" wp14:editId="6CD5F6CA">
                  <wp:extent cx="2470065" cy="1389412"/>
                  <wp:effectExtent l="0" t="0" r="0" b="0"/>
                  <wp:docPr id="26" name="image8.jpg" descr="Slika na kojoj se prikazuje na zatvorenom, osoba, automaton&#10;&#10;Opis je automatski generiran"/>
                  <wp:cNvGraphicFramePr/>
                  <a:graphic xmlns:a="http://schemas.openxmlformats.org/drawingml/2006/main">
                    <a:graphicData uri="http://schemas.openxmlformats.org/drawingml/2006/picture">
                      <pic:pic xmlns:pic="http://schemas.openxmlformats.org/drawingml/2006/picture">
                        <pic:nvPicPr>
                          <pic:cNvPr id="0" name="image8.jpg" descr="Slika na kojoj se prikazuje na zatvorenom, osoba, automaton&#10;&#10;Opis je automatski generiran"/>
                          <pic:cNvPicPr preferRelativeResize="0"/>
                        </pic:nvPicPr>
                        <pic:blipFill>
                          <a:blip r:embed="rId15"/>
                          <a:srcRect/>
                          <a:stretch>
                            <a:fillRect/>
                          </a:stretch>
                        </pic:blipFill>
                        <pic:spPr>
                          <a:xfrm>
                            <a:off x="0" y="0"/>
                            <a:ext cx="2470065" cy="1389412"/>
                          </a:xfrm>
                          <a:prstGeom prst="rect">
                            <a:avLst/>
                          </a:prstGeom>
                          <a:ln/>
                        </pic:spPr>
                      </pic:pic>
                    </a:graphicData>
                  </a:graphic>
                </wp:inline>
              </w:drawing>
            </w:r>
          </w:p>
          <w:p w14:paraId="0EAE7FA7" w14:textId="77777777" w:rsidR="00ED7079" w:rsidRDefault="00ED7079">
            <w:pPr>
              <w:rPr>
                <w:color w:val="44546A" w:themeColor="text2"/>
                <w:lang w:val="en-US"/>
              </w:rPr>
            </w:pPr>
          </w:p>
          <w:p w14:paraId="0000007A" w14:textId="3D80BBB9" w:rsidR="00DF5938" w:rsidRPr="00ED7079" w:rsidRDefault="00000000">
            <w:pPr>
              <w:rPr>
                <w:color w:val="44546A" w:themeColor="text2"/>
                <w:lang w:val="en-US"/>
              </w:rPr>
            </w:pPr>
            <w:r w:rsidRPr="00ED7079">
              <w:rPr>
                <w:color w:val="44546A" w:themeColor="text2"/>
                <w:lang w:val="en-US"/>
              </w:rPr>
              <w:t xml:space="preserve">Atlas is the world’s most dynamic humanoid robot built by </w:t>
            </w:r>
            <w:proofErr w:type="spellStart"/>
            <w:r w:rsidRPr="00ED7079">
              <w:rPr>
                <w:color w:val="44546A" w:themeColor="text2"/>
                <w:lang w:val="en-US"/>
              </w:rPr>
              <w:t>BostonDynamics</w:t>
            </w:r>
            <w:proofErr w:type="spellEnd"/>
            <w:r w:rsidRPr="00ED7079">
              <w:rPr>
                <w:color w:val="44546A" w:themeColor="text2"/>
                <w:lang w:val="en-US"/>
              </w:rPr>
              <w:t xml:space="preserve">, a company that was previously owned by Google and now by SoftBank. Atlas is becoming more sophisticated year by year, thanks to its state-of-the-art hardware and algorithm that allows it to quickly understand instructions. With its 28 hydraulic joints, 4.9 feet </w:t>
            </w:r>
            <w:r w:rsidR="003305F2" w:rsidRPr="00ED7079">
              <w:rPr>
                <w:color w:val="44546A" w:themeColor="text2"/>
                <w:lang w:val="en-US"/>
              </w:rPr>
              <w:t xml:space="preserve">in </w:t>
            </w:r>
            <w:r w:rsidRPr="00ED7079">
              <w:rPr>
                <w:color w:val="44546A" w:themeColor="text2"/>
                <w:lang w:val="en-US"/>
              </w:rPr>
              <w:t xml:space="preserve">height and 176 pounds </w:t>
            </w:r>
            <w:r w:rsidR="003305F2" w:rsidRPr="00ED7079">
              <w:rPr>
                <w:color w:val="44546A" w:themeColor="text2"/>
                <w:lang w:val="en-US"/>
              </w:rPr>
              <w:t>in</w:t>
            </w:r>
            <w:r w:rsidR="001D534A" w:rsidRPr="00ED7079">
              <w:rPr>
                <w:color w:val="44546A" w:themeColor="text2"/>
                <w:lang w:val="en-US"/>
              </w:rPr>
              <w:t xml:space="preserve"> </w:t>
            </w:r>
            <w:r w:rsidRPr="00ED7079">
              <w:rPr>
                <w:color w:val="44546A" w:themeColor="text2"/>
                <w:lang w:val="en-US"/>
              </w:rPr>
              <w:t xml:space="preserve">weight, the robot can perform both impressive </w:t>
            </w:r>
            <w:r w:rsidR="003305F2" w:rsidRPr="00ED7079">
              <w:rPr>
                <w:color w:val="44546A" w:themeColor="text2"/>
                <w:lang w:val="en-US"/>
              </w:rPr>
              <w:t xml:space="preserve">and </w:t>
            </w:r>
            <w:r w:rsidRPr="00ED7079">
              <w:rPr>
                <w:color w:val="44546A" w:themeColor="text2"/>
                <w:lang w:val="en-US"/>
              </w:rPr>
              <w:t xml:space="preserve">terrifying acts including navigating uneven terrain, jumping around a parkour course, </w:t>
            </w:r>
            <w:r w:rsidR="003305F2" w:rsidRPr="00ED7079">
              <w:rPr>
                <w:color w:val="44546A" w:themeColor="text2"/>
                <w:lang w:val="en-US"/>
              </w:rPr>
              <w:t xml:space="preserve">and </w:t>
            </w:r>
            <w:r w:rsidRPr="00ED7079">
              <w:rPr>
                <w:color w:val="44546A" w:themeColor="text2"/>
                <w:lang w:val="en-US"/>
              </w:rPr>
              <w:t>doing somersaults. All these activities demonstrate human-level agility so the robot can be perfect for search and rescue operations and performing human tasks in environments where humans could not survive.</w:t>
            </w:r>
          </w:p>
          <w:p w14:paraId="0000007B" w14:textId="77777777" w:rsidR="00DF5938" w:rsidRPr="00ED7079" w:rsidRDefault="00DF5938">
            <w:pPr>
              <w:rPr>
                <w:color w:val="44546A" w:themeColor="text2"/>
                <w:lang w:val="en-US"/>
              </w:rPr>
            </w:pPr>
          </w:p>
          <w:p w14:paraId="0000007C" w14:textId="77777777" w:rsidR="00DF5938" w:rsidRPr="00ED7079" w:rsidRDefault="00000000">
            <w:pPr>
              <w:rPr>
                <w:b/>
                <w:bCs/>
                <w:color w:val="44546A" w:themeColor="text2"/>
                <w:lang w:val="en-US"/>
              </w:rPr>
            </w:pPr>
            <w:r w:rsidRPr="00ED7079">
              <w:rPr>
                <w:b/>
                <w:bCs/>
                <w:color w:val="44546A" w:themeColor="text2"/>
                <w:lang w:val="en-US"/>
              </w:rPr>
              <w:lastRenderedPageBreak/>
              <w:t>Spot</w:t>
            </w:r>
          </w:p>
          <w:p w14:paraId="0000007D" w14:textId="77777777" w:rsidR="00DF5938" w:rsidRPr="00B00B30" w:rsidRDefault="00000000" w:rsidP="00ED7079">
            <w:pPr>
              <w:jc w:val="center"/>
              <w:rPr>
                <w:lang w:val="en-US"/>
              </w:rPr>
            </w:pPr>
            <w:r w:rsidRPr="00B00B30">
              <w:rPr>
                <w:noProof/>
                <w:lang w:val="en-US"/>
              </w:rPr>
              <w:drawing>
                <wp:inline distT="0" distB="0" distL="0" distR="0" wp14:anchorId="67698610" wp14:editId="5648F631">
                  <wp:extent cx="2218855" cy="1365449"/>
                  <wp:effectExtent l="0" t="0" r="0" b="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2218855" cy="1365449"/>
                          </a:xfrm>
                          <a:prstGeom prst="rect">
                            <a:avLst/>
                          </a:prstGeom>
                          <a:ln/>
                        </pic:spPr>
                      </pic:pic>
                    </a:graphicData>
                  </a:graphic>
                </wp:inline>
              </w:drawing>
            </w:r>
          </w:p>
          <w:p w14:paraId="0000007E" w14:textId="77777777" w:rsidR="00DF5938" w:rsidRPr="00ED7079" w:rsidRDefault="00000000">
            <w:pPr>
              <w:rPr>
                <w:color w:val="44546A" w:themeColor="text2"/>
                <w:lang w:val="en-US"/>
              </w:rPr>
            </w:pPr>
            <w:r w:rsidRPr="00ED7079">
              <w:rPr>
                <w:color w:val="44546A" w:themeColor="text2"/>
                <w:lang w:val="en-US"/>
              </w:rPr>
              <w:t xml:space="preserve">Spot is a robot dog designed for industrial uses such as carrying goods through a warehouse and inspecting a remote site with an unfavorable environment for human operators. It can run at 5.2 feet per second, has 360-degree cameras, and can operate in temperatures ranging from 4 to 113 Fahrenheit. With its API and flexible payload interface, the robot can be easily customized for desired tasks. Spot is also manufactured by </w:t>
            </w:r>
            <w:proofErr w:type="spellStart"/>
            <w:r w:rsidRPr="00ED7079">
              <w:rPr>
                <w:color w:val="44546A" w:themeColor="text2"/>
                <w:lang w:val="en-US"/>
              </w:rPr>
              <w:t>BostonDynamics</w:t>
            </w:r>
            <w:proofErr w:type="spellEnd"/>
            <w:r w:rsidRPr="00ED7079">
              <w:rPr>
                <w:color w:val="44546A" w:themeColor="text2"/>
                <w:lang w:val="en-US"/>
              </w:rPr>
              <w:t xml:space="preserve"> and is now being leased to eligible companies. </w:t>
            </w:r>
          </w:p>
          <w:p w14:paraId="0000007F" w14:textId="77777777" w:rsidR="00DF5938" w:rsidRPr="00ED7079" w:rsidRDefault="00DF5938">
            <w:pPr>
              <w:rPr>
                <w:color w:val="44546A" w:themeColor="text2"/>
                <w:lang w:val="en-US"/>
              </w:rPr>
            </w:pPr>
          </w:p>
          <w:p w14:paraId="00000081" w14:textId="77777777" w:rsidR="00DF5938" w:rsidRPr="00ED7079" w:rsidRDefault="00DF5938">
            <w:pPr>
              <w:rPr>
                <w:color w:val="44546A" w:themeColor="text2"/>
                <w:lang w:val="en-US"/>
              </w:rPr>
            </w:pPr>
          </w:p>
          <w:p w14:paraId="00000082" w14:textId="77777777" w:rsidR="00DF5938" w:rsidRPr="00ED7079" w:rsidRDefault="00000000">
            <w:pPr>
              <w:rPr>
                <w:b/>
                <w:bCs/>
                <w:color w:val="44546A" w:themeColor="text2"/>
                <w:lang w:val="en-US"/>
              </w:rPr>
            </w:pPr>
            <w:r w:rsidRPr="00ED7079">
              <w:rPr>
                <w:b/>
                <w:bCs/>
                <w:color w:val="44546A" w:themeColor="text2"/>
                <w:lang w:val="en-US"/>
              </w:rPr>
              <w:t>HRP-5P</w:t>
            </w:r>
          </w:p>
          <w:p w14:paraId="00000083" w14:textId="77777777" w:rsidR="00DF5938" w:rsidRPr="00B00B30" w:rsidRDefault="00000000" w:rsidP="00ED7079">
            <w:pPr>
              <w:jc w:val="center"/>
              <w:rPr>
                <w:lang w:val="en-US"/>
              </w:rPr>
            </w:pPr>
            <w:r w:rsidRPr="00B00B30">
              <w:rPr>
                <w:noProof/>
                <w:lang w:val="en-US"/>
              </w:rPr>
              <w:drawing>
                <wp:inline distT="0" distB="0" distL="0" distR="0" wp14:anchorId="4819A299" wp14:editId="1A7F9788">
                  <wp:extent cx="1995192" cy="1496394"/>
                  <wp:effectExtent l="0" t="0" r="0" b="0"/>
                  <wp:docPr id="28" name="image14.jpg" descr="Slika na kojoj se prikazuje automaton&#10;&#10;Opis je automatski generiran"/>
                  <wp:cNvGraphicFramePr/>
                  <a:graphic xmlns:a="http://schemas.openxmlformats.org/drawingml/2006/main">
                    <a:graphicData uri="http://schemas.openxmlformats.org/drawingml/2006/picture">
                      <pic:pic xmlns:pic="http://schemas.openxmlformats.org/drawingml/2006/picture">
                        <pic:nvPicPr>
                          <pic:cNvPr id="0" name="image14.jpg" descr="Slika na kojoj se prikazuje automaton&#10;&#10;Opis je automatski generiran"/>
                          <pic:cNvPicPr preferRelativeResize="0"/>
                        </pic:nvPicPr>
                        <pic:blipFill>
                          <a:blip r:embed="rId17"/>
                          <a:srcRect/>
                          <a:stretch>
                            <a:fillRect/>
                          </a:stretch>
                        </pic:blipFill>
                        <pic:spPr>
                          <a:xfrm>
                            <a:off x="0" y="0"/>
                            <a:ext cx="1995192" cy="1496394"/>
                          </a:xfrm>
                          <a:prstGeom prst="rect">
                            <a:avLst/>
                          </a:prstGeom>
                          <a:ln/>
                        </pic:spPr>
                      </pic:pic>
                    </a:graphicData>
                  </a:graphic>
                </wp:inline>
              </w:drawing>
            </w:r>
          </w:p>
          <w:p w14:paraId="2D0247CC" w14:textId="77777777" w:rsidR="00ED7079" w:rsidRDefault="00ED7079">
            <w:pPr>
              <w:rPr>
                <w:lang w:val="en-US"/>
              </w:rPr>
            </w:pPr>
          </w:p>
          <w:p w14:paraId="00000084" w14:textId="5763DC2B" w:rsidR="00DF5938" w:rsidRPr="00ED7079" w:rsidRDefault="00000000">
            <w:pPr>
              <w:rPr>
                <w:color w:val="44546A" w:themeColor="text2"/>
                <w:lang w:val="en-US"/>
              </w:rPr>
            </w:pPr>
            <w:r w:rsidRPr="00ED7079">
              <w:rPr>
                <w:color w:val="44546A" w:themeColor="text2"/>
                <w:lang w:val="en-US"/>
              </w:rPr>
              <w:t xml:space="preserve">HRP-5P is an advanced humanoid robot designed to operate autonomously and carry out heavy labor in hazardous environments. It is equipped with environmental sensors and object recognition, full-body motion planning and control, and task description and execution management. HRP-5P is based on more than 20 years of humanoid research at AIST. In those 20 years, the institute has created 4 other robots which are the predecessor of HRP-5P. </w:t>
            </w:r>
          </w:p>
          <w:p w14:paraId="00000086" w14:textId="77777777" w:rsidR="00DF5938" w:rsidRPr="00B00B30" w:rsidRDefault="00DF5938">
            <w:pPr>
              <w:rPr>
                <w:lang w:val="en-US"/>
              </w:rPr>
            </w:pPr>
          </w:p>
          <w:p w14:paraId="00000087" w14:textId="77777777" w:rsidR="00DF5938" w:rsidRPr="00ED7079" w:rsidRDefault="00000000">
            <w:pPr>
              <w:rPr>
                <w:b/>
                <w:bCs/>
                <w:color w:val="44546A" w:themeColor="text2"/>
                <w:lang w:val="en-US"/>
              </w:rPr>
            </w:pPr>
            <w:proofErr w:type="spellStart"/>
            <w:r w:rsidRPr="00ED7079">
              <w:rPr>
                <w:b/>
                <w:bCs/>
                <w:color w:val="44546A" w:themeColor="text2"/>
                <w:lang w:val="en-US"/>
              </w:rPr>
              <w:t>Surena</w:t>
            </w:r>
            <w:proofErr w:type="spellEnd"/>
            <w:r w:rsidRPr="00ED7079">
              <w:rPr>
                <w:b/>
                <w:bCs/>
                <w:color w:val="44546A" w:themeColor="text2"/>
                <w:lang w:val="en-US"/>
              </w:rPr>
              <w:t xml:space="preserve"> IV</w:t>
            </w:r>
          </w:p>
          <w:p w14:paraId="00000088" w14:textId="77777777" w:rsidR="00DF5938" w:rsidRPr="00B00B30" w:rsidRDefault="00000000" w:rsidP="00ED7079">
            <w:pPr>
              <w:jc w:val="center"/>
              <w:rPr>
                <w:lang w:val="en-US"/>
              </w:rPr>
            </w:pPr>
            <w:r w:rsidRPr="00B00B30">
              <w:rPr>
                <w:noProof/>
                <w:lang w:val="en-US"/>
              </w:rPr>
              <w:drawing>
                <wp:inline distT="0" distB="0" distL="0" distR="0" wp14:anchorId="2BE50EFB" wp14:editId="0D7C6D1B">
                  <wp:extent cx="2131957" cy="1199255"/>
                  <wp:effectExtent l="0" t="0" r="0" b="0"/>
                  <wp:docPr id="27" name="image6.jpg" descr="Slika na kojoj se prikazuje osoba, na zatvorenom, odjeven&#10;&#10;Opis je automatski generiran"/>
                  <wp:cNvGraphicFramePr/>
                  <a:graphic xmlns:a="http://schemas.openxmlformats.org/drawingml/2006/main">
                    <a:graphicData uri="http://schemas.openxmlformats.org/drawingml/2006/picture">
                      <pic:pic xmlns:pic="http://schemas.openxmlformats.org/drawingml/2006/picture">
                        <pic:nvPicPr>
                          <pic:cNvPr id="0" name="image6.jpg" descr="Slika na kojoj se prikazuje osoba, na zatvorenom, odjeven&#10;&#10;Opis je automatski generiran"/>
                          <pic:cNvPicPr preferRelativeResize="0"/>
                        </pic:nvPicPr>
                        <pic:blipFill>
                          <a:blip r:embed="rId18"/>
                          <a:srcRect/>
                          <a:stretch>
                            <a:fillRect/>
                          </a:stretch>
                        </pic:blipFill>
                        <pic:spPr>
                          <a:xfrm>
                            <a:off x="0" y="0"/>
                            <a:ext cx="2131957" cy="1199255"/>
                          </a:xfrm>
                          <a:prstGeom prst="rect">
                            <a:avLst/>
                          </a:prstGeom>
                          <a:ln/>
                        </pic:spPr>
                      </pic:pic>
                    </a:graphicData>
                  </a:graphic>
                </wp:inline>
              </w:drawing>
            </w:r>
          </w:p>
          <w:p w14:paraId="668462AF" w14:textId="77777777" w:rsidR="00ED7079" w:rsidRDefault="00ED7079">
            <w:pPr>
              <w:rPr>
                <w:lang w:val="en-US"/>
              </w:rPr>
            </w:pPr>
          </w:p>
          <w:p w14:paraId="00000089" w14:textId="4B891F58" w:rsidR="00DF5938" w:rsidRPr="00ED7079" w:rsidRDefault="00000000">
            <w:pPr>
              <w:rPr>
                <w:color w:val="44546A" w:themeColor="text2"/>
                <w:lang w:val="en-US"/>
              </w:rPr>
            </w:pPr>
            <w:proofErr w:type="spellStart"/>
            <w:r w:rsidRPr="00ED7079">
              <w:rPr>
                <w:color w:val="44546A" w:themeColor="text2"/>
                <w:lang w:val="en-US"/>
              </w:rPr>
              <w:t>Surena</w:t>
            </w:r>
            <w:proofErr w:type="spellEnd"/>
            <w:r w:rsidRPr="00ED7079">
              <w:rPr>
                <w:color w:val="44546A" w:themeColor="text2"/>
                <w:lang w:val="en-US"/>
              </w:rPr>
              <w:t xml:space="preserve"> IV is the fourth generation of </w:t>
            </w:r>
            <w:proofErr w:type="spellStart"/>
            <w:r w:rsidRPr="00ED7079">
              <w:rPr>
                <w:color w:val="44546A" w:themeColor="text2"/>
                <w:lang w:val="en-US"/>
              </w:rPr>
              <w:t>Surena</w:t>
            </w:r>
            <w:proofErr w:type="spellEnd"/>
            <w:r w:rsidRPr="00ED7079">
              <w:rPr>
                <w:color w:val="44546A" w:themeColor="text2"/>
                <w:lang w:val="en-US"/>
              </w:rPr>
              <w:t xml:space="preserve"> humanoid robot series developed by the University of Tehran in Iran. With a height of 5.6 feet and a weight of 154 pounds, this robot is able to walk at a speed of 0.43 miles per hour. Its custom force sensors at the bottom of its feet help the robot step over uneven surfaces by adjusting the angle and position of each foot. </w:t>
            </w:r>
          </w:p>
          <w:p w14:paraId="0000008A" w14:textId="77777777" w:rsidR="00DF5938" w:rsidRDefault="00DF5938">
            <w:pPr>
              <w:rPr>
                <w:color w:val="44546A" w:themeColor="text2"/>
                <w:lang w:val="en-US"/>
              </w:rPr>
            </w:pPr>
          </w:p>
          <w:p w14:paraId="222B767A" w14:textId="77777777" w:rsidR="00ED7079" w:rsidRDefault="00ED7079">
            <w:pPr>
              <w:rPr>
                <w:color w:val="44546A" w:themeColor="text2"/>
                <w:lang w:val="en-US"/>
              </w:rPr>
            </w:pPr>
          </w:p>
          <w:p w14:paraId="0616D451" w14:textId="77777777" w:rsidR="00ED7079" w:rsidRDefault="00ED7079">
            <w:pPr>
              <w:rPr>
                <w:color w:val="44546A" w:themeColor="text2"/>
                <w:lang w:val="en-US"/>
              </w:rPr>
            </w:pPr>
          </w:p>
          <w:p w14:paraId="6FA935C3" w14:textId="77777777" w:rsidR="00ED7079" w:rsidRPr="00ED7079" w:rsidRDefault="00ED7079">
            <w:pPr>
              <w:rPr>
                <w:color w:val="44546A" w:themeColor="text2"/>
                <w:lang w:val="en-US"/>
              </w:rPr>
            </w:pPr>
          </w:p>
          <w:p w14:paraId="0000008B" w14:textId="77777777" w:rsidR="00DF5938" w:rsidRPr="00ED7079" w:rsidRDefault="00000000">
            <w:pPr>
              <w:rPr>
                <w:b/>
                <w:bCs/>
                <w:color w:val="44546A" w:themeColor="text2"/>
                <w:lang w:val="en-US"/>
              </w:rPr>
            </w:pPr>
            <w:r w:rsidRPr="00ED7079">
              <w:rPr>
                <w:b/>
                <w:bCs/>
                <w:color w:val="44546A" w:themeColor="text2"/>
                <w:lang w:val="en-US"/>
              </w:rPr>
              <w:lastRenderedPageBreak/>
              <w:t>Aquanaut</w:t>
            </w:r>
          </w:p>
          <w:p w14:paraId="0000008C" w14:textId="77777777" w:rsidR="00DF5938" w:rsidRPr="00B00B30" w:rsidRDefault="00000000" w:rsidP="00ED7079">
            <w:pPr>
              <w:jc w:val="center"/>
              <w:rPr>
                <w:lang w:val="en-US"/>
              </w:rPr>
            </w:pPr>
            <w:r w:rsidRPr="00B00B30">
              <w:rPr>
                <w:noProof/>
                <w:lang w:val="en-US"/>
              </w:rPr>
              <w:drawing>
                <wp:inline distT="0" distB="0" distL="0" distR="0" wp14:anchorId="797267F1" wp14:editId="350A7F2A">
                  <wp:extent cx="1597948" cy="1600611"/>
                  <wp:effectExtent l="0" t="0" r="0" b="0"/>
                  <wp:docPr id="31" name="image4.jpg" descr="Slika na kojoj se prikazuje žuto, narančasto, morsko dno&#10;&#10;Opis je automatski generiran"/>
                  <wp:cNvGraphicFramePr/>
                  <a:graphic xmlns:a="http://schemas.openxmlformats.org/drawingml/2006/main">
                    <a:graphicData uri="http://schemas.openxmlformats.org/drawingml/2006/picture">
                      <pic:pic xmlns:pic="http://schemas.openxmlformats.org/drawingml/2006/picture">
                        <pic:nvPicPr>
                          <pic:cNvPr id="0" name="image4.jpg" descr="Slika na kojoj se prikazuje žuto, narančasto, morsko dno&#10;&#10;Opis je automatski generiran"/>
                          <pic:cNvPicPr preferRelativeResize="0"/>
                        </pic:nvPicPr>
                        <pic:blipFill>
                          <a:blip r:embed="rId19"/>
                          <a:srcRect/>
                          <a:stretch>
                            <a:fillRect/>
                          </a:stretch>
                        </pic:blipFill>
                        <pic:spPr>
                          <a:xfrm>
                            <a:off x="0" y="0"/>
                            <a:ext cx="1597948" cy="1600611"/>
                          </a:xfrm>
                          <a:prstGeom prst="rect">
                            <a:avLst/>
                          </a:prstGeom>
                          <a:ln/>
                        </pic:spPr>
                      </pic:pic>
                    </a:graphicData>
                  </a:graphic>
                </wp:inline>
              </w:drawing>
            </w:r>
          </w:p>
          <w:p w14:paraId="5F611A8E" w14:textId="77777777" w:rsidR="00ED7079" w:rsidRDefault="00ED7079">
            <w:pPr>
              <w:rPr>
                <w:lang w:val="en-US"/>
              </w:rPr>
            </w:pPr>
          </w:p>
          <w:p w14:paraId="0000008D" w14:textId="4980704D" w:rsidR="00DF5938" w:rsidRPr="00ED7079" w:rsidRDefault="00000000">
            <w:pPr>
              <w:rPr>
                <w:color w:val="44546A" w:themeColor="text2"/>
                <w:lang w:val="en-US"/>
              </w:rPr>
            </w:pPr>
            <w:r w:rsidRPr="00ED7079">
              <w:rPr>
                <w:color w:val="44546A" w:themeColor="text2"/>
                <w:lang w:val="en-US"/>
              </w:rPr>
              <w:t xml:space="preserve">Aquanaut is an advanced unmanned underwater transformer that can transform itself from a nimble long-distance submarine into a half-humanoid robot capable of carrying out complex underwater manipulation tasks. Designed by Houston Mechatronics Inc, Aquanaut can inspect subsea oil and gas infrastructure, operate valves, and use subsea tools with just a few mouse clicks. Operating completely untethered and without support ships, Aquanaut can travel more than 124 miles in submarine mode, has a max speed of </w:t>
            </w:r>
            <w:del w:id="2" w:author="Ana Predovan" w:date="2022-08-31T16:10:00Z">
              <w:r w:rsidRPr="00ED7079" w:rsidDel="003305F2">
                <w:rPr>
                  <w:color w:val="44546A" w:themeColor="text2"/>
                  <w:lang w:val="en-US"/>
                </w:rPr>
                <w:delText xml:space="preserve"> </w:delText>
              </w:r>
            </w:del>
            <w:r w:rsidRPr="00ED7079">
              <w:rPr>
                <w:color w:val="44546A" w:themeColor="text2"/>
                <w:lang w:val="en-US"/>
              </w:rPr>
              <w:t>7 knots and a maximum operational depth of 984 feet.</w:t>
            </w:r>
          </w:p>
          <w:p w14:paraId="00000091" w14:textId="77777777" w:rsidR="00DF5938" w:rsidRPr="00B00B30" w:rsidRDefault="00DF5938">
            <w:pPr>
              <w:rPr>
                <w:lang w:val="en-US"/>
              </w:rPr>
            </w:pPr>
          </w:p>
          <w:p w14:paraId="00000092" w14:textId="77777777" w:rsidR="00DF5938" w:rsidRPr="00ED7079" w:rsidRDefault="00000000">
            <w:pPr>
              <w:rPr>
                <w:b/>
                <w:bCs/>
                <w:color w:val="44546A" w:themeColor="text2"/>
                <w:lang w:val="en-US"/>
              </w:rPr>
            </w:pPr>
            <w:proofErr w:type="spellStart"/>
            <w:r w:rsidRPr="00ED7079">
              <w:rPr>
                <w:b/>
                <w:bCs/>
                <w:color w:val="44546A" w:themeColor="text2"/>
                <w:lang w:val="en-US"/>
              </w:rPr>
              <w:t>Stuntronic</w:t>
            </w:r>
            <w:proofErr w:type="spellEnd"/>
            <w:r w:rsidRPr="00ED7079">
              <w:rPr>
                <w:b/>
                <w:bCs/>
                <w:color w:val="44546A" w:themeColor="text2"/>
                <w:lang w:val="en-US"/>
              </w:rPr>
              <w:t xml:space="preserve"> robot</w:t>
            </w:r>
          </w:p>
          <w:p w14:paraId="00000093" w14:textId="77777777" w:rsidR="00DF5938" w:rsidRDefault="00000000" w:rsidP="00ED7079">
            <w:pPr>
              <w:jc w:val="center"/>
              <w:rPr>
                <w:color w:val="44546A" w:themeColor="text2"/>
                <w:lang w:val="en-US"/>
              </w:rPr>
            </w:pPr>
            <w:r w:rsidRPr="00ED7079">
              <w:rPr>
                <w:noProof/>
                <w:color w:val="44546A" w:themeColor="text2"/>
                <w:lang w:val="en-US"/>
              </w:rPr>
              <w:drawing>
                <wp:inline distT="0" distB="0" distL="0" distR="0" wp14:anchorId="6EBD3669" wp14:editId="6BDD5746">
                  <wp:extent cx="2092315" cy="1171696"/>
                  <wp:effectExtent l="0" t="0" r="0" b="0"/>
                  <wp:docPr id="2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0"/>
                          <a:srcRect/>
                          <a:stretch>
                            <a:fillRect/>
                          </a:stretch>
                        </pic:blipFill>
                        <pic:spPr>
                          <a:xfrm>
                            <a:off x="0" y="0"/>
                            <a:ext cx="2092315" cy="1171696"/>
                          </a:xfrm>
                          <a:prstGeom prst="rect">
                            <a:avLst/>
                          </a:prstGeom>
                          <a:ln/>
                        </pic:spPr>
                      </pic:pic>
                    </a:graphicData>
                  </a:graphic>
                </wp:inline>
              </w:drawing>
            </w:r>
          </w:p>
          <w:p w14:paraId="4419E2B9" w14:textId="77777777" w:rsidR="00ED7079" w:rsidRPr="00ED7079" w:rsidRDefault="00ED7079" w:rsidP="00ED7079">
            <w:pPr>
              <w:jc w:val="center"/>
              <w:rPr>
                <w:color w:val="44546A" w:themeColor="text2"/>
                <w:lang w:val="en-US"/>
              </w:rPr>
            </w:pPr>
          </w:p>
          <w:p w14:paraId="00000094" w14:textId="1A6E63A7" w:rsidR="00DF5938" w:rsidRPr="00ED7079" w:rsidRDefault="00000000">
            <w:pPr>
              <w:rPr>
                <w:color w:val="44546A" w:themeColor="text2"/>
                <w:lang w:val="en-US"/>
              </w:rPr>
            </w:pPr>
            <w:r w:rsidRPr="00ED7079">
              <w:rPr>
                <w:color w:val="44546A" w:themeColor="text2"/>
                <w:lang w:val="en-US"/>
              </w:rPr>
              <w:t xml:space="preserve">A </w:t>
            </w:r>
            <w:proofErr w:type="spellStart"/>
            <w:r w:rsidRPr="00ED7079">
              <w:rPr>
                <w:color w:val="44546A" w:themeColor="text2"/>
                <w:lang w:val="en-US"/>
              </w:rPr>
              <w:t>Stuntronic</w:t>
            </w:r>
            <w:proofErr w:type="spellEnd"/>
            <w:r w:rsidRPr="00ED7079">
              <w:rPr>
                <w:color w:val="44546A" w:themeColor="text2"/>
                <w:lang w:val="en-US"/>
              </w:rPr>
              <w:t xml:space="preserve"> robot is an animatronic stunt double designed to entertain the crowds at Disney theme parks and resorts. With its onboard sophisticated sensors, it can make its own real-time decisions—all </w:t>
            </w:r>
            <w:r w:rsidR="003305F2" w:rsidRPr="00ED7079">
              <w:rPr>
                <w:color w:val="44546A" w:themeColor="text2"/>
                <w:lang w:val="en-US"/>
              </w:rPr>
              <w:t xml:space="preserve">that </w:t>
            </w:r>
            <w:r w:rsidRPr="00ED7079">
              <w:rPr>
                <w:color w:val="44546A" w:themeColor="text2"/>
                <w:lang w:val="en-US"/>
              </w:rPr>
              <w:t xml:space="preserve">while flying </w:t>
            </w:r>
            <w:r w:rsidR="003305F2" w:rsidRPr="00ED7079">
              <w:rPr>
                <w:color w:val="44546A" w:themeColor="text2"/>
                <w:lang w:val="en-US"/>
              </w:rPr>
              <w:t xml:space="preserve">at </w:t>
            </w:r>
            <w:r w:rsidRPr="00ED7079">
              <w:rPr>
                <w:color w:val="44546A" w:themeColor="text2"/>
                <w:lang w:val="en-US"/>
              </w:rPr>
              <w:t xml:space="preserve">60 feet </w:t>
            </w:r>
            <w:r w:rsidR="003305F2" w:rsidRPr="00ED7079">
              <w:rPr>
                <w:color w:val="44546A" w:themeColor="text2"/>
                <w:lang w:val="en-US"/>
              </w:rPr>
              <w:t xml:space="preserve">up </w:t>
            </w:r>
            <w:r w:rsidRPr="00ED7079">
              <w:rPr>
                <w:color w:val="44546A" w:themeColor="text2"/>
                <w:lang w:val="en-US"/>
              </w:rPr>
              <w:t>in the air. It knows when to tuck its knees to perform a somersault, when to pull its arms to twist, and even when to slow down its spin to make sure it makes a perfect landing.</w:t>
            </w:r>
          </w:p>
          <w:p w14:paraId="00000099" w14:textId="77777777" w:rsidR="00DF5938" w:rsidRPr="00B00B30" w:rsidRDefault="00DF5938">
            <w:pPr>
              <w:rPr>
                <w:lang w:val="en-US"/>
              </w:rPr>
            </w:pPr>
          </w:p>
          <w:p w14:paraId="0000009A" w14:textId="77777777" w:rsidR="00DF5938" w:rsidRPr="00ED7079" w:rsidRDefault="00000000">
            <w:pPr>
              <w:rPr>
                <w:b/>
                <w:bCs/>
                <w:color w:val="44546A" w:themeColor="text2"/>
                <w:lang w:val="en-US"/>
              </w:rPr>
            </w:pPr>
            <w:r w:rsidRPr="00ED7079">
              <w:rPr>
                <w:b/>
                <w:bCs/>
                <w:color w:val="44546A" w:themeColor="text2"/>
                <w:lang w:val="en-US"/>
              </w:rPr>
              <w:t>Handle</w:t>
            </w:r>
          </w:p>
          <w:p w14:paraId="0000009B" w14:textId="77777777" w:rsidR="00DF5938" w:rsidRPr="00B00B30" w:rsidRDefault="00000000" w:rsidP="00ED7079">
            <w:pPr>
              <w:jc w:val="center"/>
              <w:rPr>
                <w:lang w:val="en-US"/>
              </w:rPr>
            </w:pPr>
            <w:r w:rsidRPr="00B00B30">
              <w:rPr>
                <w:noProof/>
                <w:lang w:val="en-US"/>
              </w:rPr>
              <w:drawing>
                <wp:inline distT="0" distB="0" distL="0" distR="0" wp14:anchorId="2569FF75" wp14:editId="6E79FC0D">
                  <wp:extent cx="1956522" cy="1239058"/>
                  <wp:effectExtent l="0" t="0" r="0" b="0"/>
                  <wp:docPr id="30"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21"/>
                          <a:srcRect/>
                          <a:stretch>
                            <a:fillRect/>
                          </a:stretch>
                        </pic:blipFill>
                        <pic:spPr>
                          <a:xfrm>
                            <a:off x="0" y="0"/>
                            <a:ext cx="1956522" cy="1239058"/>
                          </a:xfrm>
                          <a:prstGeom prst="rect">
                            <a:avLst/>
                          </a:prstGeom>
                          <a:ln/>
                        </pic:spPr>
                      </pic:pic>
                    </a:graphicData>
                  </a:graphic>
                </wp:inline>
              </w:drawing>
            </w:r>
          </w:p>
          <w:p w14:paraId="0000009C" w14:textId="5FEF4574" w:rsidR="00DF5938" w:rsidRPr="00ED7079" w:rsidRDefault="00000000">
            <w:pPr>
              <w:rPr>
                <w:color w:val="44546A" w:themeColor="text2"/>
                <w:lang w:val="en-US"/>
              </w:rPr>
            </w:pPr>
            <w:r w:rsidRPr="00ED7079">
              <w:rPr>
                <w:color w:val="44546A" w:themeColor="text2"/>
                <w:lang w:val="en-US"/>
              </w:rPr>
              <w:t>Handle is another robot from Boston Dynamics. With its deep-learning vision software, this robot can identify and locate boxes, unload trucks, palletize, and depalletize at the push of a button. Its mobility enables it to operate in multiple work-cells, moving through facilities along with the flow of goods. It can pick up to 360 boxes/hr.</w:t>
            </w:r>
          </w:p>
          <w:p w14:paraId="0000009D" w14:textId="77777777" w:rsidR="00DF5938" w:rsidRPr="00B00B30" w:rsidRDefault="00DF5938">
            <w:pPr>
              <w:rPr>
                <w:color w:val="44546A"/>
                <w:lang w:val="en-US"/>
              </w:rPr>
            </w:pPr>
          </w:p>
          <w:p w14:paraId="0000009E" w14:textId="77777777" w:rsidR="00DF5938" w:rsidRPr="00B00B30" w:rsidRDefault="00000000">
            <w:pPr>
              <w:rPr>
                <w:rFonts w:eastAsia="Calibri"/>
                <w:color w:val="44546A"/>
                <w:lang w:val="en-US"/>
              </w:rPr>
            </w:pPr>
            <w:r w:rsidRPr="00B00B30">
              <w:rPr>
                <w:rFonts w:eastAsia="Calibri"/>
                <w:color w:val="44546A"/>
                <w:lang w:val="en-US"/>
              </w:rPr>
              <w:t xml:space="preserve">Show students video (optionally) and discuss; </w:t>
            </w:r>
            <w:hyperlink r:id="rId22">
              <w:r w:rsidRPr="00B00B30">
                <w:rPr>
                  <w:rFonts w:eastAsia="Calibri"/>
                  <w:color w:val="0563C1"/>
                  <w:u w:val="single"/>
                  <w:lang w:val="en-US"/>
                </w:rPr>
                <w:t>https://www.youtube.com/watch?v=Jky9I1ihAkg</w:t>
              </w:r>
            </w:hyperlink>
          </w:p>
          <w:p w14:paraId="0000009F" w14:textId="77777777" w:rsidR="00DF5938" w:rsidRPr="00B00B30" w:rsidRDefault="00DF5938">
            <w:pPr>
              <w:rPr>
                <w:rFonts w:eastAsia="Calibri"/>
                <w:color w:val="44546A"/>
                <w:lang w:val="en-US"/>
              </w:rPr>
            </w:pPr>
          </w:p>
          <w:p w14:paraId="000000A0" w14:textId="77777777" w:rsidR="00DF5938" w:rsidRPr="00B00B30" w:rsidRDefault="00000000">
            <w:pPr>
              <w:rPr>
                <w:rFonts w:eastAsia="Calibri"/>
                <w:color w:val="44546A"/>
                <w:lang w:val="en-US"/>
              </w:rPr>
            </w:pPr>
            <w:r w:rsidRPr="00B00B30">
              <w:rPr>
                <w:rFonts w:eastAsia="Calibri"/>
                <w:color w:val="44546A"/>
                <w:lang w:val="en-US"/>
              </w:rPr>
              <w:t>Today we are using AI in robotics in healthcare, agriculture, automotive industry, at warehouses, at supply chain …etc.</w:t>
            </w:r>
          </w:p>
          <w:p w14:paraId="000000A1" w14:textId="13E07E09" w:rsidR="00DF5938" w:rsidRPr="00B00B30" w:rsidRDefault="00000000">
            <w:pPr>
              <w:rPr>
                <w:rFonts w:eastAsia="Calibri"/>
                <w:color w:val="44546A"/>
                <w:lang w:val="en-US"/>
              </w:rPr>
            </w:pPr>
            <w:r w:rsidRPr="00B00B30">
              <w:rPr>
                <w:rFonts w:eastAsia="Calibri"/>
                <w:color w:val="44546A"/>
                <w:lang w:val="en-US"/>
              </w:rPr>
              <w:lastRenderedPageBreak/>
              <w:t xml:space="preserve">Later </w:t>
            </w:r>
            <w:r w:rsidR="00E9208A">
              <w:rPr>
                <w:rFonts w:eastAsia="Calibri"/>
                <w:color w:val="44546A"/>
                <w:lang w:val="en-US"/>
              </w:rPr>
              <w:t xml:space="preserve">on, </w:t>
            </w:r>
            <w:r w:rsidRPr="00B00B30">
              <w:rPr>
                <w:rFonts w:eastAsia="Calibri"/>
                <w:color w:val="44546A"/>
                <w:lang w:val="en-US"/>
              </w:rPr>
              <w:t xml:space="preserve">we </w:t>
            </w:r>
            <w:r w:rsidR="00E9208A">
              <w:rPr>
                <w:rFonts w:eastAsia="Calibri"/>
                <w:color w:val="44546A"/>
                <w:lang w:val="en-US"/>
              </w:rPr>
              <w:t>are going to</w:t>
            </w:r>
            <w:r w:rsidR="00E9208A" w:rsidRPr="00B00B30">
              <w:rPr>
                <w:rFonts w:eastAsia="Calibri"/>
                <w:color w:val="44546A"/>
                <w:lang w:val="en-US"/>
              </w:rPr>
              <w:t xml:space="preserve"> </w:t>
            </w:r>
            <w:r w:rsidRPr="00B00B30">
              <w:rPr>
                <w:rFonts w:eastAsia="Calibri"/>
                <w:color w:val="44546A"/>
                <w:lang w:val="en-US"/>
              </w:rPr>
              <w:t>build our own robot with AI and train him to do a face detection and recognition, object detection and speech recognition.</w:t>
            </w:r>
          </w:p>
          <w:p w14:paraId="000000A2" w14:textId="77777777" w:rsidR="00DF5938" w:rsidRPr="00B00B30" w:rsidRDefault="00DF5938">
            <w:pPr>
              <w:rPr>
                <w:rFonts w:eastAsia="Calibri"/>
                <w:lang w:val="en-US"/>
              </w:rPr>
            </w:pPr>
          </w:p>
          <w:p w14:paraId="000000A3" w14:textId="6441A0EC" w:rsidR="00DF5938" w:rsidRPr="00ED7079" w:rsidRDefault="00873615">
            <w:pPr>
              <w:rPr>
                <w:rFonts w:eastAsia="Calibri"/>
                <w:color w:val="44546A" w:themeColor="text2"/>
                <w:lang w:val="en-US"/>
              </w:rPr>
            </w:pPr>
            <w:r w:rsidRPr="00ED7079">
              <w:rPr>
                <w:rFonts w:eastAsia="Calibri"/>
                <w:bCs/>
                <w:iCs/>
                <w:color w:val="44546A" w:themeColor="text2"/>
                <w:lang w:val="en-US"/>
              </w:rPr>
              <w:t>Here</w:t>
            </w:r>
            <w:r w:rsidRPr="00ED7079">
              <w:rPr>
                <w:rFonts w:eastAsia="Calibri"/>
                <w:b/>
                <w:iCs/>
                <w:color w:val="44546A" w:themeColor="text2"/>
                <w:lang w:val="en-US"/>
              </w:rPr>
              <w:t xml:space="preserve"> </w:t>
            </w:r>
            <w:r w:rsidRPr="00ED7079">
              <w:rPr>
                <w:rFonts w:eastAsia="Calibri"/>
                <w:color w:val="44546A" w:themeColor="text2"/>
                <w:lang w:val="en-US"/>
              </w:rPr>
              <w:t>is a mobile robot with camera and AI capabilities developed exclusively for this project.</w:t>
            </w:r>
          </w:p>
          <w:p w14:paraId="000000A4" w14:textId="77777777" w:rsidR="00DF5938" w:rsidRPr="00B00B30" w:rsidRDefault="00DF5938">
            <w:pPr>
              <w:rPr>
                <w:rFonts w:eastAsia="Calibri"/>
                <w:lang w:val="en-US"/>
              </w:rPr>
            </w:pPr>
          </w:p>
          <w:p w14:paraId="000000A5" w14:textId="301B9D9D" w:rsidR="00DF5938" w:rsidRPr="00B00B30" w:rsidRDefault="00611B1A" w:rsidP="00ED7079">
            <w:pPr>
              <w:jc w:val="center"/>
              <w:rPr>
                <w:rFonts w:eastAsia="Calibri"/>
                <w:lang w:val="en-US"/>
              </w:rPr>
            </w:pPr>
            <w:r>
              <w:rPr>
                <w:rFonts w:eastAsia="Calibri"/>
                <w:noProof/>
                <w:lang w:val="en-US"/>
              </w:rPr>
              <w:drawing>
                <wp:inline distT="0" distB="0" distL="0" distR="0" wp14:anchorId="0D51D4E1" wp14:editId="23BFE5D2">
                  <wp:extent cx="2949388" cy="2949388"/>
                  <wp:effectExtent l="0" t="0" r="3810" b="381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64912" cy="2964912"/>
                          </a:xfrm>
                          <a:prstGeom prst="rect">
                            <a:avLst/>
                          </a:prstGeom>
                          <a:noFill/>
                        </pic:spPr>
                      </pic:pic>
                    </a:graphicData>
                  </a:graphic>
                </wp:inline>
              </w:drawing>
            </w:r>
          </w:p>
          <w:p w14:paraId="000000A6" w14:textId="77777777" w:rsidR="00DF5938" w:rsidRPr="00B00B30" w:rsidRDefault="00000000">
            <w:pPr>
              <w:rPr>
                <w:rFonts w:eastAsia="Calibri"/>
                <w:lang w:val="en-US"/>
              </w:rPr>
            </w:pPr>
            <w:r w:rsidRPr="00B00B30">
              <w:rPr>
                <w:rFonts w:eastAsia="Calibri"/>
                <w:lang w:val="en-US"/>
              </w:rPr>
              <w:t xml:space="preserve"> </w:t>
            </w:r>
          </w:p>
          <w:p w14:paraId="000000A7" w14:textId="77777777" w:rsidR="00DF5938" w:rsidRPr="00ED7079" w:rsidRDefault="00000000">
            <w:pPr>
              <w:rPr>
                <w:rFonts w:eastAsia="Calibri"/>
                <w:color w:val="44546A" w:themeColor="text2"/>
                <w:lang w:val="en-US"/>
              </w:rPr>
            </w:pPr>
            <w:r w:rsidRPr="00ED7079">
              <w:rPr>
                <w:rFonts w:eastAsia="Calibri"/>
                <w:color w:val="44546A" w:themeColor="text2"/>
                <w:lang w:val="en-US"/>
              </w:rPr>
              <w:t>We will show you how to make it and use it for:</w:t>
            </w:r>
          </w:p>
          <w:p w14:paraId="000000A8" w14:textId="77777777" w:rsidR="00DF5938" w:rsidRPr="00ED7079" w:rsidRDefault="00000000">
            <w:pPr>
              <w:rPr>
                <w:rFonts w:eastAsia="Calibri"/>
                <w:color w:val="44546A" w:themeColor="text2"/>
                <w:lang w:val="en-US"/>
              </w:rPr>
            </w:pPr>
            <w:r w:rsidRPr="00ED7079">
              <w:rPr>
                <w:rFonts w:eastAsia="Calibri"/>
                <w:color w:val="44546A" w:themeColor="text2"/>
                <w:lang w:val="en-US"/>
              </w:rPr>
              <w:t>- Face detection</w:t>
            </w:r>
          </w:p>
          <w:p w14:paraId="000000A9" w14:textId="77777777" w:rsidR="00DF5938" w:rsidRPr="00ED7079" w:rsidRDefault="00000000">
            <w:pPr>
              <w:rPr>
                <w:rFonts w:eastAsia="Calibri"/>
                <w:color w:val="44546A" w:themeColor="text2"/>
                <w:lang w:val="en-US"/>
              </w:rPr>
            </w:pPr>
            <w:r w:rsidRPr="00ED7079">
              <w:rPr>
                <w:rFonts w:eastAsia="Calibri"/>
                <w:color w:val="44546A" w:themeColor="text2"/>
                <w:lang w:val="en-US"/>
              </w:rPr>
              <w:t>- Face recognition</w:t>
            </w:r>
          </w:p>
          <w:p w14:paraId="000000AA" w14:textId="77777777" w:rsidR="00DF5938" w:rsidRPr="00ED7079" w:rsidRDefault="00000000">
            <w:pPr>
              <w:rPr>
                <w:rFonts w:eastAsia="Calibri"/>
                <w:color w:val="44546A" w:themeColor="text2"/>
                <w:lang w:val="en-US"/>
              </w:rPr>
            </w:pPr>
            <w:r w:rsidRPr="00ED7079">
              <w:rPr>
                <w:rFonts w:eastAsia="Calibri"/>
                <w:color w:val="44546A" w:themeColor="text2"/>
                <w:lang w:val="en-US"/>
              </w:rPr>
              <w:t>- Face tracking</w:t>
            </w:r>
          </w:p>
          <w:p w14:paraId="000000AB" w14:textId="77777777" w:rsidR="00DF5938" w:rsidRPr="00ED7079" w:rsidRDefault="00000000">
            <w:pPr>
              <w:rPr>
                <w:rFonts w:eastAsia="Calibri"/>
                <w:color w:val="44546A" w:themeColor="text2"/>
                <w:lang w:val="en-US"/>
              </w:rPr>
            </w:pPr>
            <w:r w:rsidRPr="00ED7079">
              <w:rPr>
                <w:rFonts w:eastAsia="Calibri"/>
                <w:color w:val="44546A" w:themeColor="text2"/>
                <w:lang w:val="en-US"/>
              </w:rPr>
              <w:t>- Object detection</w:t>
            </w:r>
          </w:p>
          <w:p w14:paraId="000000AC" w14:textId="77777777" w:rsidR="00DF5938" w:rsidRPr="00ED7079" w:rsidRDefault="00000000">
            <w:pPr>
              <w:rPr>
                <w:rFonts w:eastAsia="Calibri"/>
                <w:color w:val="44546A" w:themeColor="text2"/>
                <w:lang w:val="en-US"/>
              </w:rPr>
            </w:pPr>
            <w:r w:rsidRPr="00ED7079">
              <w:rPr>
                <w:rFonts w:eastAsia="Calibri"/>
                <w:color w:val="44546A" w:themeColor="text2"/>
                <w:lang w:val="en-US"/>
              </w:rPr>
              <w:t>- Object tracking</w:t>
            </w:r>
          </w:p>
          <w:p w14:paraId="000000AD" w14:textId="77777777" w:rsidR="00DF5938" w:rsidRPr="00B00B30" w:rsidRDefault="00000000">
            <w:pPr>
              <w:rPr>
                <w:lang w:val="en-US"/>
              </w:rPr>
            </w:pPr>
            <w:r w:rsidRPr="00ED7079">
              <w:rPr>
                <w:rFonts w:eastAsia="Calibri"/>
                <w:color w:val="44546A" w:themeColor="text2"/>
                <w:lang w:val="en-US"/>
              </w:rPr>
              <w:t>- Line following</w:t>
            </w:r>
          </w:p>
        </w:tc>
      </w:tr>
      <w:tr w:rsidR="00DF5938" w:rsidRPr="00B00B30" w14:paraId="5B83DF14" w14:textId="77777777">
        <w:trPr>
          <w:trHeight w:val="210"/>
        </w:trPr>
        <w:tc>
          <w:tcPr>
            <w:tcW w:w="8951" w:type="dxa"/>
            <w:tcBorders>
              <w:top w:val="nil"/>
              <w:bottom w:val="single" w:sz="4" w:space="0" w:color="000000"/>
            </w:tcBorders>
          </w:tcPr>
          <w:p w14:paraId="1D347D69" w14:textId="77777777" w:rsidR="00ED7079" w:rsidRPr="00ED7079" w:rsidRDefault="00ED7079" w:rsidP="00ED7079">
            <w:pPr>
              <w:jc w:val="left"/>
              <w:rPr>
                <w:color w:val="44546A" w:themeColor="text2"/>
                <w:lang w:val="en-US"/>
              </w:rPr>
            </w:pPr>
            <w:r w:rsidRPr="00ED7079">
              <w:rPr>
                <w:color w:val="44546A" w:themeColor="text2"/>
                <w:lang w:val="en-US"/>
              </w:rPr>
              <w:lastRenderedPageBreak/>
              <w:t>Artificial Intelligence is finally here and most of us are already actively using it in our day-to-day life (even without knowing it). Future generations need to understand how to use AI first of all! Only then can they use it to facilitate learning and solve real-world problems.</w:t>
            </w:r>
          </w:p>
          <w:p w14:paraId="01BBDD6B" w14:textId="77777777" w:rsidR="00ED7079" w:rsidRPr="00ED7079" w:rsidRDefault="00ED7079" w:rsidP="00ED7079">
            <w:pPr>
              <w:jc w:val="left"/>
              <w:rPr>
                <w:color w:val="44546A" w:themeColor="text2"/>
                <w:lang w:val="en-US"/>
              </w:rPr>
            </w:pPr>
            <w:r w:rsidRPr="00ED7079">
              <w:rPr>
                <w:color w:val="44546A" w:themeColor="text2"/>
                <w:lang w:val="en-US"/>
              </w:rPr>
              <w:t xml:space="preserve">Artificial Intelligence (AI) and Robotics are strongly connected today. </w:t>
            </w:r>
          </w:p>
          <w:p w14:paraId="1F2A1529" w14:textId="77777777" w:rsidR="00ED7079" w:rsidRPr="00ED7079" w:rsidRDefault="00ED7079" w:rsidP="00ED7079">
            <w:pPr>
              <w:jc w:val="left"/>
              <w:rPr>
                <w:color w:val="44546A" w:themeColor="text2"/>
                <w:lang w:val="en-US"/>
              </w:rPr>
            </w:pPr>
            <w:r w:rsidRPr="00ED7079">
              <w:rPr>
                <w:color w:val="44546A" w:themeColor="text2"/>
                <w:lang w:val="en-US"/>
              </w:rPr>
              <w:t>AI in robotics is used in everyday life more and more and has been instrumental in the various domains such as industries, military, medicine, exploration, entertainment.</w:t>
            </w:r>
          </w:p>
          <w:p w14:paraId="000000AE" w14:textId="2C7A7DB8" w:rsidR="00DF5938" w:rsidRPr="00B00B30" w:rsidRDefault="00ED7079" w:rsidP="00ED7079">
            <w:pPr>
              <w:pBdr>
                <w:top w:val="nil"/>
                <w:left w:val="nil"/>
                <w:bottom w:val="nil"/>
                <w:right w:val="nil"/>
                <w:between w:val="nil"/>
              </w:pBdr>
              <w:shd w:val="clear" w:color="auto" w:fill="FFFFFF"/>
              <w:jc w:val="left"/>
              <w:rPr>
                <w:rFonts w:eastAsia="Calibri"/>
                <w:color w:val="44546A"/>
                <w:szCs w:val="20"/>
                <w:lang w:val="en-US"/>
              </w:rPr>
            </w:pPr>
            <w:r w:rsidRPr="00ED7079">
              <w:rPr>
                <w:color w:val="44546A" w:themeColor="text2"/>
                <w:lang w:val="en-US"/>
              </w:rPr>
              <w:t>Remember, AI is most probably the most powerful technology ever invented by man. It can be used for both good and bad things. In the end, it’s up to us how to use it.</w:t>
            </w:r>
          </w:p>
        </w:tc>
      </w:tr>
      <w:tr w:rsidR="00DF5938" w:rsidRPr="00B00B30" w14:paraId="6D11F50E" w14:textId="77777777">
        <w:trPr>
          <w:trHeight w:val="210"/>
        </w:trPr>
        <w:tc>
          <w:tcPr>
            <w:tcW w:w="8951" w:type="dxa"/>
            <w:tcBorders>
              <w:top w:val="single" w:sz="4" w:space="0" w:color="000000"/>
              <w:bottom w:val="nil"/>
            </w:tcBorders>
            <w:vAlign w:val="center"/>
          </w:tcPr>
          <w:p w14:paraId="000000AF" w14:textId="77777777" w:rsidR="00DF5938" w:rsidRPr="00B00B30" w:rsidRDefault="00000000">
            <w:pPr>
              <w:jc w:val="center"/>
              <w:rPr>
                <w:lang w:val="en-US"/>
              </w:rPr>
            </w:pPr>
            <w:r w:rsidRPr="00B00B30">
              <w:rPr>
                <w:b/>
                <w:lang w:val="en-US"/>
              </w:rPr>
              <w:t>CONCLUSION</w:t>
            </w:r>
          </w:p>
        </w:tc>
      </w:tr>
      <w:tr w:rsidR="00DF5938" w:rsidRPr="00B00B30" w14:paraId="64F2FE6A" w14:textId="77777777">
        <w:trPr>
          <w:trHeight w:val="80"/>
        </w:trPr>
        <w:tc>
          <w:tcPr>
            <w:tcW w:w="8951" w:type="dxa"/>
            <w:tcBorders>
              <w:top w:val="nil"/>
              <w:bottom w:val="single" w:sz="4" w:space="0" w:color="000000"/>
            </w:tcBorders>
          </w:tcPr>
          <w:p w14:paraId="000000B1" w14:textId="35613AF8" w:rsidR="00DF5938" w:rsidRPr="00B00B30" w:rsidRDefault="004D74EF" w:rsidP="00B00B30">
            <w:pPr>
              <w:jc w:val="left"/>
              <w:rPr>
                <w:lang w:val="en-US"/>
              </w:rPr>
            </w:pPr>
            <w:proofErr w:type="spellStart"/>
            <w:r w:rsidRPr="004D74EF">
              <w:rPr>
                <w:color w:val="44546A" w:themeColor="text2"/>
              </w:rPr>
              <w:t>Artificial</w:t>
            </w:r>
            <w:proofErr w:type="spellEnd"/>
            <w:r w:rsidRPr="004D74EF">
              <w:rPr>
                <w:color w:val="44546A" w:themeColor="text2"/>
              </w:rPr>
              <w:t xml:space="preserve"> </w:t>
            </w:r>
            <w:proofErr w:type="spellStart"/>
            <w:r w:rsidRPr="004D74EF">
              <w:rPr>
                <w:color w:val="44546A" w:themeColor="text2"/>
              </w:rPr>
              <w:t>intelligence</w:t>
            </w:r>
            <w:proofErr w:type="spellEnd"/>
            <w:r w:rsidRPr="004D74EF">
              <w:rPr>
                <w:color w:val="44546A" w:themeColor="text2"/>
              </w:rPr>
              <w:t xml:space="preserve"> </w:t>
            </w:r>
            <w:proofErr w:type="spellStart"/>
            <w:r w:rsidRPr="004D74EF">
              <w:rPr>
                <w:color w:val="44546A" w:themeColor="text2"/>
              </w:rPr>
              <w:t>is</w:t>
            </w:r>
            <w:proofErr w:type="spellEnd"/>
            <w:r w:rsidRPr="004D74EF">
              <w:rPr>
                <w:color w:val="44546A" w:themeColor="text2"/>
              </w:rPr>
              <w:t xml:space="preserve"> </w:t>
            </w:r>
            <w:proofErr w:type="spellStart"/>
            <w:r w:rsidRPr="004D74EF">
              <w:rPr>
                <w:color w:val="44546A" w:themeColor="text2"/>
              </w:rPr>
              <w:t>the</w:t>
            </w:r>
            <w:proofErr w:type="spellEnd"/>
            <w:r w:rsidRPr="004D74EF">
              <w:rPr>
                <w:color w:val="44546A" w:themeColor="text2"/>
              </w:rPr>
              <w:t xml:space="preserve"> </w:t>
            </w:r>
            <w:proofErr w:type="spellStart"/>
            <w:r w:rsidRPr="004D74EF">
              <w:rPr>
                <w:color w:val="44546A" w:themeColor="text2"/>
              </w:rPr>
              <w:t>way</w:t>
            </w:r>
            <w:proofErr w:type="spellEnd"/>
            <w:r w:rsidRPr="004D74EF">
              <w:rPr>
                <w:color w:val="44546A" w:themeColor="text2"/>
              </w:rPr>
              <w:t xml:space="preserve"> </w:t>
            </w:r>
            <w:proofErr w:type="spellStart"/>
            <w:r w:rsidRPr="004D74EF">
              <w:rPr>
                <w:color w:val="44546A" w:themeColor="text2"/>
              </w:rPr>
              <w:t>in</w:t>
            </w:r>
            <w:proofErr w:type="spellEnd"/>
            <w:r w:rsidRPr="004D74EF">
              <w:rPr>
                <w:color w:val="44546A" w:themeColor="text2"/>
              </w:rPr>
              <w:t xml:space="preserve"> </w:t>
            </w:r>
            <w:proofErr w:type="spellStart"/>
            <w:r w:rsidRPr="004D74EF">
              <w:rPr>
                <w:color w:val="44546A" w:themeColor="text2"/>
              </w:rPr>
              <w:t>which</w:t>
            </w:r>
            <w:proofErr w:type="spellEnd"/>
            <w:r w:rsidRPr="004D74EF">
              <w:rPr>
                <w:color w:val="44546A" w:themeColor="text2"/>
              </w:rPr>
              <w:t xml:space="preserve"> a </w:t>
            </w:r>
            <w:proofErr w:type="spellStart"/>
            <w:r w:rsidRPr="004D74EF">
              <w:rPr>
                <w:color w:val="44546A" w:themeColor="text2"/>
              </w:rPr>
              <w:t>computer</w:t>
            </w:r>
            <w:proofErr w:type="spellEnd"/>
            <w:r w:rsidRPr="004D74EF">
              <w:rPr>
                <w:color w:val="44546A" w:themeColor="text2"/>
              </w:rPr>
              <w:t xml:space="preserve">, </w:t>
            </w:r>
            <w:proofErr w:type="spellStart"/>
            <w:r w:rsidRPr="004D74EF">
              <w:rPr>
                <w:color w:val="44546A" w:themeColor="text2"/>
              </w:rPr>
              <w:t>computer-controlled</w:t>
            </w:r>
            <w:proofErr w:type="spellEnd"/>
            <w:r w:rsidRPr="004D74EF">
              <w:rPr>
                <w:color w:val="44546A" w:themeColor="text2"/>
              </w:rPr>
              <w:t xml:space="preserve"> robot </w:t>
            </w:r>
            <w:proofErr w:type="spellStart"/>
            <w:r w:rsidRPr="004D74EF">
              <w:rPr>
                <w:color w:val="44546A" w:themeColor="text2"/>
              </w:rPr>
              <w:t>or</w:t>
            </w:r>
            <w:proofErr w:type="spellEnd"/>
            <w:r w:rsidRPr="004D74EF">
              <w:rPr>
                <w:color w:val="44546A" w:themeColor="text2"/>
              </w:rPr>
              <w:t xml:space="preserve"> program </w:t>
            </w:r>
            <w:proofErr w:type="spellStart"/>
            <w:r w:rsidRPr="004D74EF">
              <w:rPr>
                <w:color w:val="44546A" w:themeColor="text2"/>
              </w:rPr>
              <w:t>thinks</w:t>
            </w:r>
            <w:proofErr w:type="spellEnd"/>
            <w:r w:rsidRPr="004D74EF">
              <w:rPr>
                <w:color w:val="44546A" w:themeColor="text2"/>
              </w:rPr>
              <w:t xml:space="preserve"> </w:t>
            </w:r>
            <w:proofErr w:type="spellStart"/>
            <w:r w:rsidRPr="004D74EF">
              <w:rPr>
                <w:color w:val="44546A" w:themeColor="text2"/>
              </w:rPr>
              <w:t>intelligently</w:t>
            </w:r>
            <w:proofErr w:type="spellEnd"/>
            <w:r w:rsidRPr="004D74EF">
              <w:rPr>
                <w:color w:val="44546A" w:themeColor="text2"/>
              </w:rPr>
              <w:t xml:space="preserve">, </w:t>
            </w:r>
            <w:proofErr w:type="spellStart"/>
            <w:r w:rsidRPr="004D74EF">
              <w:rPr>
                <w:color w:val="44546A" w:themeColor="text2"/>
              </w:rPr>
              <w:t>in</w:t>
            </w:r>
            <w:proofErr w:type="spellEnd"/>
            <w:r w:rsidRPr="004D74EF">
              <w:rPr>
                <w:color w:val="44546A" w:themeColor="text2"/>
              </w:rPr>
              <w:t xml:space="preserve"> a </w:t>
            </w:r>
            <w:proofErr w:type="spellStart"/>
            <w:r w:rsidRPr="004D74EF">
              <w:rPr>
                <w:color w:val="44546A" w:themeColor="text2"/>
              </w:rPr>
              <w:t>similar</w:t>
            </w:r>
            <w:proofErr w:type="spellEnd"/>
            <w:r w:rsidRPr="004D74EF">
              <w:rPr>
                <w:color w:val="44546A" w:themeColor="text2"/>
              </w:rPr>
              <w:t xml:space="preserve"> </w:t>
            </w:r>
            <w:proofErr w:type="spellStart"/>
            <w:r w:rsidRPr="004D74EF">
              <w:rPr>
                <w:color w:val="44546A" w:themeColor="text2"/>
              </w:rPr>
              <w:t>way</w:t>
            </w:r>
            <w:proofErr w:type="spellEnd"/>
            <w:r w:rsidRPr="004D74EF">
              <w:rPr>
                <w:color w:val="44546A" w:themeColor="text2"/>
              </w:rPr>
              <w:t xml:space="preserve"> to how </w:t>
            </w:r>
            <w:proofErr w:type="spellStart"/>
            <w:r w:rsidRPr="004D74EF">
              <w:rPr>
                <w:color w:val="44546A" w:themeColor="text2"/>
              </w:rPr>
              <w:t>intelligent</w:t>
            </w:r>
            <w:proofErr w:type="spellEnd"/>
            <w:r w:rsidRPr="004D74EF">
              <w:rPr>
                <w:color w:val="44546A" w:themeColor="text2"/>
              </w:rPr>
              <w:t xml:space="preserve"> </w:t>
            </w:r>
            <w:proofErr w:type="spellStart"/>
            <w:r w:rsidRPr="004D74EF">
              <w:rPr>
                <w:color w:val="44546A" w:themeColor="text2"/>
              </w:rPr>
              <w:t>people</w:t>
            </w:r>
            <w:proofErr w:type="spellEnd"/>
            <w:r w:rsidRPr="004D74EF">
              <w:rPr>
                <w:color w:val="44546A" w:themeColor="text2"/>
              </w:rPr>
              <w:t xml:space="preserve"> </w:t>
            </w:r>
            <w:proofErr w:type="spellStart"/>
            <w:r w:rsidRPr="004D74EF">
              <w:rPr>
                <w:color w:val="44546A" w:themeColor="text2"/>
              </w:rPr>
              <w:t>think</w:t>
            </w:r>
            <w:proofErr w:type="spellEnd"/>
            <w:r w:rsidRPr="004D74EF">
              <w:rPr>
                <w:color w:val="44546A" w:themeColor="text2"/>
              </w:rPr>
              <w:t>.</w:t>
            </w:r>
          </w:p>
        </w:tc>
      </w:tr>
    </w:tbl>
    <w:p w14:paraId="000000B3" w14:textId="77777777" w:rsidR="00DF5938" w:rsidRPr="00B00B30" w:rsidRDefault="00DF5938">
      <w:pPr>
        <w:rPr>
          <w:lang w:val="en-US"/>
        </w:rPr>
      </w:pPr>
    </w:p>
    <w:tbl>
      <w:tblPr>
        <w:tblStyle w:val="a4"/>
        <w:tblW w:w="897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DF5938" w:rsidRPr="00B00B30" w14:paraId="59170ABD" w14:textId="77777777">
        <w:trPr>
          <w:trHeight w:val="248"/>
        </w:trPr>
        <w:tc>
          <w:tcPr>
            <w:tcW w:w="5633" w:type="dxa"/>
          </w:tcPr>
          <w:p w14:paraId="000000B4" w14:textId="77777777" w:rsidR="00DF5938" w:rsidRPr="00B00B30" w:rsidRDefault="00000000">
            <w:pPr>
              <w:pBdr>
                <w:top w:val="nil"/>
                <w:left w:val="nil"/>
                <w:bottom w:val="nil"/>
                <w:right w:val="nil"/>
                <w:between w:val="nil"/>
              </w:pBdr>
              <w:rPr>
                <w:rFonts w:ascii="Times New Roman" w:hAnsi="Times New Roman" w:cs="Times New Roman"/>
                <w:b/>
                <w:i/>
                <w:color w:val="000000"/>
                <w:szCs w:val="20"/>
                <w:lang w:val="en-US"/>
              </w:rPr>
            </w:pPr>
            <w:r w:rsidRPr="00B00B30">
              <w:rPr>
                <w:rFonts w:eastAsia="Calibri"/>
                <w:b/>
                <w:i/>
                <w:color w:val="000000"/>
                <w:szCs w:val="20"/>
                <w:lang w:val="en-US"/>
              </w:rPr>
              <w:t>Methods</w:t>
            </w:r>
          </w:p>
        </w:tc>
        <w:tc>
          <w:tcPr>
            <w:tcW w:w="3340" w:type="dxa"/>
          </w:tcPr>
          <w:p w14:paraId="000000B5" w14:textId="77777777" w:rsidR="00DF5938" w:rsidRPr="00B00B30" w:rsidRDefault="00000000">
            <w:pPr>
              <w:pBdr>
                <w:top w:val="nil"/>
                <w:left w:val="nil"/>
                <w:bottom w:val="nil"/>
                <w:right w:val="nil"/>
                <w:between w:val="nil"/>
              </w:pBdr>
              <w:rPr>
                <w:rFonts w:ascii="Times New Roman" w:hAnsi="Times New Roman" w:cs="Times New Roman"/>
                <w:b/>
                <w:i/>
                <w:color w:val="000000"/>
                <w:szCs w:val="20"/>
                <w:lang w:val="en-US"/>
              </w:rPr>
            </w:pPr>
            <w:r w:rsidRPr="00B00B30">
              <w:rPr>
                <w:rFonts w:eastAsia="Calibri"/>
                <w:b/>
                <w:i/>
                <w:color w:val="000000"/>
                <w:szCs w:val="20"/>
                <w:lang w:val="en-US"/>
              </w:rPr>
              <w:t>Work forms</w:t>
            </w:r>
          </w:p>
        </w:tc>
      </w:tr>
      <w:tr w:rsidR="00DF5938" w:rsidRPr="00B00B30" w14:paraId="6403D384" w14:textId="77777777">
        <w:trPr>
          <w:trHeight w:val="558"/>
        </w:trPr>
        <w:tc>
          <w:tcPr>
            <w:tcW w:w="5633" w:type="dxa"/>
          </w:tcPr>
          <w:p w14:paraId="000000B6" w14:textId="77777777" w:rsidR="00DF5938" w:rsidRPr="00B00B30" w:rsidRDefault="00000000">
            <w:pPr>
              <w:ind w:left="239" w:hanging="239"/>
              <w:jc w:val="left"/>
              <w:rPr>
                <w:rFonts w:eastAsia="Calibri"/>
                <w:b/>
                <w:i/>
                <w:color w:val="323E4F"/>
                <w:lang w:val="en-US"/>
              </w:rPr>
            </w:pPr>
            <w:r w:rsidRPr="00B00B30">
              <w:rPr>
                <w:rFonts w:eastAsia="Calibri"/>
                <w:b/>
                <w:i/>
                <w:color w:val="323E4F"/>
                <w:lang w:val="en-US"/>
              </w:rPr>
              <w:t>presentation                                           interview</w:t>
            </w:r>
          </w:p>
          <w:p w14:paraId="000000B7" w14:textId="77777777" w:rsidR="00DF5938" w:rsidRPr="00B00B30" w:rsidRDefault="00000000">
            <w:pPr>
              <w:ind w:left="239" w:hanging="239"/>
              <w:jc w:val="left"/>
              <w:rPr>
                <w:rFonts w:eastAsia="Calibri"/>
                <w:b/>
                <w:i/>
                <w:color w:val="323E4F"/>
                <w:lang w:val="en-US"/>
              </w:rPr>
            </w:pPr>
            <w:r w:rsidRPr="00B00B30">
              <w:rPr>
                <w:rFonts w:eastAsia="Calibri"/>
                <w:b/>
                <w:i/>
                <w:color w:val="323E4F"/>
                <w:lang w:val="en-US"/>
              </w:rPr>
              <w:t>talk/discussion                                       demonstration</w:t>
            </w:r>
          </w:p>
          <w:p w14:paraId="000000B8" w14:textId="77777777" w:rsidR="00DF5938" w:rsidRPr="00B00B30" w:rsidRDefault="00000000">
            <w:pPr>
              <w:ind w:left="239" w:hanging="239"/>
              <w:jc w:val="left"/>
              <w:rPr>
                <w:rFonts w:eastAsia="Calibri"/>
                <w:b/>
                <w:i/>
                <w:color w:val="323E4F"/>
                <w:lang w:val="en-US"/>
              </w:rPr>
            </w:pPr>
            <w:r w:rsidRPr="00B00B30">
              <w:rPr>
                <w:rFonts w:eastAsia="Calibri"/>
                <w:b/>
                <w:i/>
                <w:color w:val="323E4F"/>
                <w:lang w:val="en-US"/>
              </w:rPr>
              <w:lastRenderedPageBreak/>
              <w:t xml:space="preserve">work on the text                                    </w:t>
            </w:r>
          </w:p>
          <w:p w14:paraId="000000B9" w14:textId="77777777" w:rsidR="00DF5938" w:rsidRPr="00B00B30" w:rsidRDefault="00DF5938">
            <w:pPr>
              <w:ind w:left="239" w:hanging="239"/>
              <w:jc w:val="left"/>
              <w:rPr>
                <w:rFonts w:eastAsia="Calibri"/>
                <w:b/>
                <w:i/>
                <w:color w:val="323E4F"/>
                <w:lang w:val="en-US"/>
              </w:rPr>
            </w:pPr>
          </w:p>
        </w:tc>
        <w:tc>
          <w:tcPr>
            <w:tcW w:w="3340" w:type="dxa"/>
          </w:tcPr>
          <w:p w14:paraId="000000BA" w14:textId="77777777" w:rsidR="00DF5938" w:rsidRPr="00B00B30" w:rsidRDefault="00000000">
            <w:pPr>
              <w:jc w:val="left"/>
              <w:rPr>
                <w:rFonts w:eastAsia="Calibri"/>
                <w:b/>
                <w:i/>
                <w:color w:val="323E4F"/>
                <w:lang w:val="en-US"/>
              </w:rPr>
            </w:pPr>
            <w:r w:rsidRPr="00B00B30">
              <w:rPr>
                <w:rFonts w:eastAsia="Calibri"/>
                <w:b/>
                <w:i/>
                <w:color w:val="323E4F"/>
                <w:lang w:val="en-US"/>
              </w:rPr>
              <w:lastRenderedPageBreak/>
              <w:t>individual work</w:t>
            </w:r>
          </w:p>
          <w:p w14:paraId="000000BB" w14:textId="77777777" w:rsidR="00DF5938" w:rsidRPr="00B00B30" w:rsidRDefault="00000000">
            <w:pPr>
              <w:jc w:val="left"/>
              <w:rPr>
                <w:rFonts w:eastAsia="Calibri"/>
                <w:b/>
                <w:i/>
                <w:color w:val="323E4F"/>
                <w:lang w:val="en-US"/>
              </w:rPr>
            </w:pPr>
            <w:r w:rsidRPr="00B00B30">
              <w:rPr>
                <w:rFonts w:eastAsia="Calibri"/>
                <w:b/>
                <w:i/>
                <w:color w:val="323E4F"/>
                <w:lang w:val="en-US"/>
              </w:rPr>
              <w:t>work in pairs</w:t>
            </w:r>
          </w:p>
          <w:p w14:paraId="000000BC" w14:textId="77777777" w:rsidR="00DF5938" w:rsidRPr="00B00B30" w:rsidRDefault="00000000">
            <w:pPr>
              <w:jc w:val="left"/>
              <w:rPr>
                <w:rFonts w:eastAsia="Calibri"/>
                <w:b/>
                <w:i/>
                <w:color w:val="323E4F"/>
                <w:lang w:val="en-US"/>
              </w:rPr>
            </w:pPr>
            <w:r w:rsidRPr="00B00B30">
              <w:rPr>
                <w:rFonts w:eastAsia="Calibri"/>
                <w:b/>
                <w:i/>
                <w:color w:val="323E4F"/>
                <w:lang w:val="en-US"/>
              </w:rPr>
              <w:lastRenderedPageBreak/>
              <w:t>group work</w:t>
            </w:r>
          </w:p>
          <w:p w14:paraId="000000BD" w14:textId="77777777" w:rsidR="00DF5938" w:rsidRPr="00B00B30" w:rsidRDefault="00000000">
            <w:pPr>
              <w:jc w:val="left"/>
              <w:rPr>
                <w:rFonts w:eastAsia="Calibri"/>
                <w:b/>
                <w:i/>
                <w:color w:val="323E4F"/>
                <w:lang w:val="en-US"/>
              </w:rPr>
            </w:pPr>
            <w:r w:rsidRPr="00B00B30">
              <w:rPr>
                <w:rFonts w:eastAsia="Calibri"/>
                <w:b/>
                <w:i/>
                <w:color w:val="323E4F"/>
                <w:lang w:val="en-US"/>
              </w:rPr>
              <w:t>frontal work</w:t>
            </w:r>
          </w:p>
        </w:tc>
      </w:tr>
    </w:tbl>
    <w:p w14:paraId="000000BF" w14:textId="77777777" w:rsidR="00DF5938" w:rsidRPr="00B00B30" w:rsidRDefault="00DF5938">
      <w:pPr>
        <w:rPr>
          <w:lang w:val="en-US"/>
        </w:rPr>
      </w:pPr>
    </w:p>
    <w:tbl>
      <w:tblPr>
        <w:tblStyle w:val="a5"/>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DF5938" w:rsidRPr="00B00B30" w14:paraId="01D66D83" w14:textId="77777777">
        <w:tc>
          <w:tcPr>
            <w:tcW w:w="9060" w:type="dxa"/>
            <w:tcBorders>
              <w:bottom w:val="nil"/>
            </w:tcBorders>
          </w:tcPr>
          <w:p w14:paraId="000000C0"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Material:</w:t>
            </w:r>
          </w:p>
        </w:tc>
      </w:tr>
      <w:tr w:rsidR="00DF5938" w:rsidRPr="00B00B30" w14:paraId="1A33E60D" w14:textId="77777777">
        <w:tc>
          <w:tcPr>
            <w:tcW w:w="9060" w:type="dxa"/>
            <w:tcBorders>
              <w:top w:val="nil"/>
              <w:bottom w:val="single" w:sz="4" w:space="0" w:color="000000"/>
            </w:tcBorders>
          </w:tcPr>
          <w:p w14:paraId="000000C1" w14:textId="77777777" w:rsidR="00DF5938" w:rsidRPr="00B00B30" w:rsidRDefault="00DF5938">
            <w:pPr>
              <w:pBdr>
                <w:top w:val="nil"/>
                <w:left w:val="nil"/>
                <w:bottom w:val="nil"/>
                <w:right w:val="nil"/>
                <w:between w:val="nil"/>
              </w:pBdr>
              <w:shd w:val="clear" w:color="auto" w:fill="FFFFFF"/>
              <w:jc w:val="left"/>
              <w:rPr>
                <w:rFonts w:eastAsia="Calibri"/>
                <w:color w:val="44546A"/>
                <w:szCs w:val="20"/>
                <w:lang w:val="en-US"/>
              </w:rPr>
            </w:pPr>
          </w:p>
          <w:p w14:paraId="000000C2" w14:textId="77777777" w:rsidR="00DF5938" w:rsidRPr="00B00B30" w:rsidRDefault="00000000">
            <w:pPr>
              <w:numPr>
                <w:ilvl w:val="0"/>
                <w:numId w:val="4"/>
              </w:numPr>
              <w:pBdr>
                <w:top w:val="nil"/>
                <w:left w:val="nil"/>
                <w:bottom w:val="nil"/>
                <w:right w:val="nil"/>
                <w:between w:val="nil"/>
              </w:pBdr>
              <w:shd w:val="clear" w:color="auto" w:fill="FFFFFF"/>
              <w:jc w:val="left"/>
              <w:rPr>
                <w:rFonts w:eastAsia="Calibri"/>
                <w:color w:val="44546A"/>
                <w:szCs w:val="20"/>
                <w:lang w:val="en-US"/>
              </w:rPr>
            </w:pPr>
            <w:hyperlink r:id="rId24">
              <w:r w:rsidRPr="00B00B30">
                <w:rPr>
                  <w:rFonts w:eastAsia="Calibri"/>
                  <w:color w:val="0563C1"/>
                  <w:szCs w:val="20"/>
                  <w:u w:val="single"/>
                  <w:lang w:val="en-US"/>
                </w:rPr>
                <w:t>https://www.youtube.com/watch?v=Jky9I1ihAkg</w:t>
              </w:r>
            </w:hyperlink>
          </w:p>
          <w:p w14:paraId="000000C3" w14:textId="77777777" w:rsidR="00DF5938" w:rsidRPr="00B00B30" w:rsidRDefault="00000000">
            <w:pPr>
              <w:numPr>
                <w:ilvl w:val="0"/>
                <w:numId w:val="4"/>
              </w:numPr>
              <w:pBdr>
                <w:top w:val="nil"/>
                <w:left w:val="nil"/>
                <w:bottom w:val="nil"/>
                <w:right w:val="nil"/>
                <w:between w:val="nil"/>
              </w:pBdr>
              <w:shd w:val="clear" w:color="auto" w:fill="FFFFFF"/>
              <w:jc w:val="left"/>
              <w:rPr>
                <w:rFonts w:eastAsia="Calibri"/>
                <w:color w:val="44546A"/>
                <w:szCs w:val="20"/>
                <w:lang w:val="en-US"/>
              </w:rPr>
            </w:pPr>
            <w:hyperlink r:id="rId25">
              <w:r w:rsidRPr="00B00B30">
                <w:rPr>
                  <w:rFonts w:eastAsia="Calibri"/>
                  <w:color w:val="0563C1"/>
                  <w:szCs w:val="20"/>
                  <w:u w:val="single"/>
                  <w:lang w:val="en-US"/>
                </w:rPr>
                <w:t>https://www.youtube.com/watch?v=BhU9hOo5Cuc</w:t>
              </w:r>
            </w:hyperlink>
          </w:p>
        </w:tc>
      </w:tr>
    </w:tbl>
    <w:p w14:paraId="000000C6" w14:textId="77777777" w:rsidR="00DF5938" w:rsidRPr="00B00B30" w:rsidRDefault="00DF5938">
      <w:pPr>
        <w:rPr>
          <w:color w:val="323E4F"/>
          <w:lang w:val="en-US"/>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DF5938" w:rsidRPr="00B00B30" w14:paraId="540D41B0" w14:textId="77777777">
        <w:trPr>
          <w:trHeight w:val="80"/>
        </w:trPr>
        <w:tc>
          <w:tcPr>
            <w:tcW w:w="9060" w:type="dxa"/>
            <w:tcBorders>
              <w:top w:val="single" w:sz="4" w:space="0" w:color="000000"/>
              <w:left w:val="single" w:sz="4" w:space="0" w:color="000000"/>
              <w:bottom w:val="single" w:sz="4" w:space="0" w:color="000000"/>
            </w:tcBorders>
          </w:tcPr>
          <w:p w14:paraId="000000C7" w14:textId="77777777" w:rsidR="00DF5938" w:rsidRPr="00B00B30" w:rsidRDefault="00000000">
            <w:pPr>
              <w:pBdr>
                <w:top w:val="nil"/>
                <w:left w:val="nil"/>
                <w:bottom w:val="nil"/>
                <w:right w:val="nil"/>
                <w:between w:val="nil"/>
              </w:pBdr>
              <w:rPr>
                <w:rFonts w:eastAsia="Calibri"/>
                <w:b/>
                <w:i/>
                <w:color w:val="323E4F"/>
                <w:szCs w:val="20"/>
                <w:lang w:val="en-US"/>
              </w:rPr>
            </w:pPr>
            <w:r w:rsidRPr="00B00B30">
              <w:rPr>
                <w:rFonts w:eastAsia="Calibri"/>
                <w:b/>
                <w:i/>
                <w:color w:val="323E4F"/>
                <w:szCs w:val="20"/>
                <w:lang w:val="en-US"/>
              </w:rPr>
              <w:t>Literature</w:t>
            </w:r>
          </w:p>
          <w:p w14:paraId="000000C8" w14:textId="77777777" w:rsidR="00DF5938" w:rsidRPr="00B00B30" w:rsidRDefault="00DF5938">
            <w:pPr>
              <w:jc w:val="left"/>
              <w:rPr>
                <w:color w:val="323E4F"/>
                <w:lang w:val="en-US"/>
              </w:rPr>
            </w:pPr>
          </w:p>
          <w:p w14:paraId="000000C9" w14:textId="77777777" w:rsidR="00DF5938" w:rsidRPr="00B00B30" w:rsidRDefault="00000000">
            <w:pPr>
              <w:numPr>
                <w:ilvl w:val="0"/>
                <w:numId w:val="4"/>
              </w:numPr>
              <w:pBdr>
                <w:top w:val="nil"/>
                <w:left w:val="nil"/>
                <w:bottom w:val="nil"/>
                <w:right w:val="nil"/>
                <w:between w:val="nil"/>
              </w:pBdr>
              <w:shd w:val="clear" w:color="auto" w:fill="FFFFFF"/>
              <w:jc w:val="left"/>
              <w:rPr>
                <w:rFonts w:eastAsia="Calibri"/>
                <w:color w:val="44546A"/>
                <w:szCs w:val="20"/>
                <w:lang w:val="en-US"/>
              </w:rPr>
            </w:pPr>
            <w:hyperlink r:id="rId26">
              <w:r w:rsidRPr="00B00B30">
                <w:rPr>
                  <w:rFonts w:eastAsia="Calibri"/>
                  <w:color w:val="0563C1"/>
                  <w:szCs w:val="20"/>
                  <w:u w:val="single"/>
                  <w:lang w:val="en-US"/>
                </w:rPr>
                <w:t>https://www.sciencedirect.com/science/article/pii/S0004370217300310</w:t>
              </w:r>
            </w:hyperlink>
          </w:p>
          <w:p w14:paraId="000000CA" w14:textId="77777777" w:rsidR="00DF5938" w:rsidRPr="00B00B30" w:rsidRDefault="00000000">
            <w:pPr>
              <w:numPr>
                <w:ilvl w:val="0"/>
                <w:numId w:val="4"/>
              </w:numPr>
              <w:pBdr>
                <w:top w:val="nil"/>
                <w:left w:val="nil"/>
                <w:bottom w:val="nil"/>
                <w:right w:val="nil"/>
                <w:between w:val="nil"/>
              </w:pBdr>
              <w:shd w:val="clear" w:color="auto" w:fill="FFFFFF"/>
              <w:jc w:val="left"/>
              <w:rPr>
                <w:rFonts w:eastAsia="Calibri"/>
                <w:color w:val="44546A"/>
                <w:szCs w:val="20"/>
                <w:lang w:val="en-US"/>
              </w:rPr>
            </w:pPr>
            <w:hyperlink r:id="rId27">
              <w:r w:rsidRPr="00B00B30">
                <w:rPr>
                  <w:rFonts w:eastAsia="Calibri"/>
                  <w:color w:val="0563C1"/>
                  <w:szCs w:val="20"/>
                  <w:u w:val="single"/>
                  <w:lang w:val="en-US"/>
                </w:rPr>
                <w:t>https://medium.com/vsinghbisen/what-is-computer-vision-in-machine-learning-and-ai-how-it-works-b8bc70aef3c7</w:t>
              </w:r>
            </w:hyperlink>
          </w:p>
          <w:p w14:paraId="000000CB" w14:textId="77777777" w:rsidR="00DF5938" w:rsidRPr="00B00B30" w:rsidRDefault="00000000">
            <w:pPr>
              <w:numPr>
                <w:ilvl w:val="0"/>
                <w:numId w:val="4"/>
              </w:numPr>
              <w:pBdr>
                <w:top w:val="nil"/>
                <w:left w:val="nil"/>
                <w:bottom w:val="nil"/>
                <w:right w:val="nil"/>
                <w:between w:val="nil"/>
              </w:pBdr>
              <w:shd w:val="clear" w:color="auto" w:fill="FFFFFF"/>
              <w:jc w:val="left"/>
              <w:rPr>
                <w:rFonts w:eastAsia="Calibri"/>
                <w:color w:val="44546A"/>
                <w:szCs w:val="20"/>
                <w:lang w:val="en-US"/>
              </w:rPr>
            </w:pPr>
            <w:hyperlink r:id="rId28">
              <w:r w:rsidRPr="00B00B30">
                <w:rPr>
                  <w:rFonts w:eastAsia="Calibri"/>
                  <w:color w:val="0563C1"/>
                  <w:szCs w:val="20"/>
                  <w:u w:val="single"/>
                  <w:lang w:val="en-US"/>
                </w:rPr>
                <w:t>https://www.tutorialspoint.com/artificial_intelligence/artificial_intelligence_robotics.htm</w:t>
              </w:r>
            </w:hyperlink>
          </w:p>
          <w:p w14:paraId="000000CC" w14:textId="77777777" w:rsidR="00DF5938" w:rsidRPr="00B00B30" w:rsidRDefault="00DF5938">
            <w:pPr>
              <w:pBdr>
                <w:top w:val="nil"/>
                <w:left w:val="nil"/>
                <w:bottom w:val="nil"/>
                <w:right w:val="nil"/>
                <w:between w:val="nil"/>
              </w:pBdr>
              <w:shd w:val="clear" w:color="auto" w:fill="FFFFFF"/>
              <w:ind w:left="720"/>
              <w:jc w:val="left"/>
              <w:rPr>
                <w:rFonts w:eastAsia="Calibri"/>
                <w:color w:val="44546A"/>
                <w:szCs w:val="20"/>
                <w:lang w:val="en-US"/>
              </w:rPr>
            </w:pPr>
          </w:p>
        </w:tc>
      </w:tr>
    </w:tbl>
    <w:p w14:paraId="000000D1" w14:textId="77777777" w:rsidR="00DF5938" w:rsidRPr="00B00B30" w:rsidRDefault="00DF5938">
      <w:pPr>
        <w:jc w:val="left"/>
        <w:rPr>
          <w:lang w:val="en-US"/>
        </w:rPr>
      </w:pPr>
    </w:p>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DF5938" w:rsidRPr="00B00B30" w14:paraId="1B9DD9ED" w14:textId="77777777">
        <w:trPr>
          <w:trHeight w:val="332"/>
        </w:trPr>
        <w:tc>
          <w:tcPr>
            <w:tcW w:w="9060" w:type="dxa"/>
            <w:tcBorders>
              <w:bottom w:val="single" w:sz="4" w:space="0" w:color="000000"/>
            </w:tcBorders>
            <w:shd w:val="clear" w:color="auto" w:fill="ACB9CA"/>
            <w:vAlign w:val="center"/>
          </w:tcPr>
          <w:p w14:paraId="000000D2" w14:textId="77777777" w:rsidR="00DF5938" w:rsidRPr="00B00B30" w:rsidRDefault="00000000">
            <w:pPr>
              <w:jc w:val="center"/>
              <w:rPr>
                <w:color w:val="FFFFFF"/>
                <w:lang w:val="en-US"/>
              </w:rPr>
            </w:pPr>
            <w:r w:rsidRPr="00B00B30">
              <w:rPr>
                <w:b/>
                <w:color w:val="FFFFFF"/>
                <w:lang w:val="en-US"/>
              </w:rPr>
              <w:t>PERSONAL OBSERVATIONS, COMMENTS AND NOTES</w:t>
            </w:r>
          </w:p>
        </w:tc>
      </w:tr>
      <w:tr w:rsidR="00DF5938" w:rsidRPr="00B00B30" w14:paraId="11BE1C89" w14:textId="77777777">
        <w:trPr>
          <w:trHeight w:val="1627"/>
        </w:trPr>
        <w:tc>
          <w:tcPr>
            <w:tcW w:w="9060" w:type="dxa"/>
            <w:tcBorders>
              <w:top w:val="single" w:sz="4" w:space="0" w:color="000000"/>
              <w:bottom w:val="single" w:sz="4" w:space="0" w:color="000000"/>
            </w:tcBorders>
          </w:tcPr>
          <w:p w14:paraId="000000D3" w14:textId="77777777" w:rsidR="00DF5938" w:rsidRPr="00B00B30" w:rsidRDefault="00DF5938">
            <w:pPr>
              <w:rPr>
                <w:lang w:val="en-US"/>
              </w:rPr>
            </w:pPr>
          </w:p>
        </w:tc>
      </w:tr>
    </w:tbl>
    <w:p w14:paraId="000000D4" w14:textId="77777777" w:rsidR="00DF5938" w:rsidRPr="00B00B30" w:rsidRDefault="00DF5938">
      <w:pPr>
        <w:jc w:val="center"/>
        <w:rPr>
          <w:lang w:val="en-US"/>
        </w:rPr>
      </w:pPr>
    </w:p>
    <w:p w14:paraId="000000D5" w14:textId="77777777" w:rsidR="00DF5938" w:rsidRPr="00B00B30" w:rsidRDefault="00DF5938">
      <w:pPr>
        <w:jc w:val="center"/>
        <w:rPr>
          <w:lang w:val="en-US"/>
        </w:rPr>
      </w:pPr>
    </w:p>
    <w:sectPr w:rsidR="00DF5938" w:rsidRPr="00B00B30">
      <w:headerReference w:type="default" r:id="rId29"/>
      <w:footerReference w:type="even" r:id="rId30"/>
      <w:footerReference w:type="default" r:id="rId31"/>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D5DC5" w14:textId="77777777" w:rsidR="00DD0AA4" w:rsidRDefault="00DD0AA4">
      <w:r>
        <w:separator/>
      </w:r>
    </w:p>
  </w:endnote>
  <w:endnote w:type="continuationSeparator" w:id="0">
    <w:p w14:paraId="05BA806A" w14:textId="77777777" w:rsidR="00DD0AA4" w:rsidRDefault="00DD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C" w14:textId="77777777" w:rsidR="00DF5938" w:rsidRDefault="00000000">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Pr>
        <w:rFonts w:ascii="Times New Roman" w:hAnsi="Times New Roman" w:cs="Times New Roman"/>
        <w:color w:val="000000"/>
        <w:sz w:val="24"/>
      </w:rPr>
      <w:fldChar w:fldCharType="end"/>
    </w:r>
  </w:p>
  <w:p w14:paraId="000000DD" w14:textId="77777777" w:rsidR="00DF5938" w:rsidRDefault="00DF5938">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14:paraId="000000DE" w14:textId="77777777" w:rsidR="00DF5938" w:rsidRDefault="00DF59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F" w14:textId="5E8E646F" w:rsidR="00DF5938" w:rsidRDefault="00000000">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B00B30">
      <w:rPr>
        <w:rFonts w:ascii="Times New Roman" w:hAnsi="Times New Roman" w:cs="Times New Roman"/>
        <w:noProof/>
        <w:color w:val="000000"/>
        <w:sz w:val="24"/>
      </w:rPr>
      <w:t>1</w:t>
    </w:r>
    <w:r>
      <w:rPr>
        <w:rFonts w:ascii="Times New Roman" w:hAnsi="Times New Roman" w:cs="Times New Roman"/>
        <w:color w:val="000000"/>
        <w:sz w:val="24"/>
      </w:rPr>
      <w:fldChar w:fldCharType="end"/>
    </w:r>
  </w:p>
  <w:p w14:paraId="000000E0" w14:textId="77777777" w:rsidR="00DF5938" w:rsidRDefault="00000000">
    <w:pPr>
      <w:pBdr>
        <w:top w:val="single" w:sz="6" w:space="10" w:color="4472C4"/>
        <w:left w:val="nil"/>
        <w:bottom w:val="nil"/>
        <w:right w:val="nil"/>
        <w:between w:val="nil"/>
      </w:pBdr>
      <w:tabs>
        <w:tab w:val="center" w:pos="4536"/>
        <w:tab w:val="right" w:pos="9072"/>
      </w:tabs>
      <w:spacing w:before="240"/>
      <w:ind w:right="360"/>
      <w:jc w:val="left"/>
      <w:rPr>
        <w:rFonts w:eastAsia="Calibri"/>
        <w:color w:val="44546A"/>
        <w:sz w:val="15"/>
        <w:szCs w:val="15"/>
      </w:rPr>
    </w:pPr>
    <w:hyperlink r:id="rId1">
      <w:r>
        <w:rPr>
          <w:rFonts w:eastAsia="Calibri"/>
          <w:color w:val="44546A"/>
          <w:sz w:val="15"/>
          <w:szCs w:val="15"/>
        </w:rPr>
        <w:t>http://erasmus-artie.eu</w:t>
      </w:r>
    </w:hyperlink>
    <w:r>
      <w:rPr>
        <w:noProof/>
      </w:rPr>
      <w:drawing>
        <wp:anchor distT="0" distB="0" distL="114300" distR="114300" simplePos="0" relativeHeight="251658240" behindDoc="0" locked="0" layoutInCell="1" hidden="0" allowOverlap="1" wp14:anchorId="11662962" wp14:editId="174E40E3">
          <wp:simplePos x="0" y="0"/>
          <wp:positionH relativeFrom="column">
            <wp:posOffset>-154727</wp:posOffset>
          </wp:positionH>
          <wp:positionV relativeFrom="paragraph">
            <wp:posOffset>117263</wp:posOffset>
          </wp:positionV>
          <wp:extent cx="439811" cy="371899"/>
          <wp:effectExtent l="0" t="0" r="0" b="0"/>
          <wp:wrapSquare wrapText="bothSides" distT="0" distB="0" distL="114300" distR="114300"/>
          <wp:docPr id="19" name="image9.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9.png" descr="Logo&#10;&#10;Description automatically generated with medium confidence"/>
                  <pic:cNvPicPr preferRelativeResize="0"/>
                </pic:nvPicPr>
                <pic:blipFill>
                  <a:blip r:embed="rId2"/>
                  <a:srcRect l="8047" t="26956" r="72669" b="20434"/>
                  <a:stretch>
                    <a:fillRect/>
                  </a:stretch>
                </pic:blipFill>
                <pic:spPr>
                  <a:xfrm>
                    <a:off x="0" y="0"/>
                    <a:ext cx="439811" cy="371899"/>
                  </a:xfrm>
                  <a:prstGeom prst="rect">
                    <a:avLst/>
                  </a:prstGeom>
                  <a:ln/>
                </pic:spPr>
              </pic:pic>
            </a:graphicData>
          </a:graphic>
        </wp:anchor>
      </w:drawing>
    </w:r>
  </w:p>
  <w:p w14:paraId="000000E1" w14:textId="77777777" w:rsidR="00DF5938" w:rsidRDefault="00DF5938">
    <w:pPr>
      <w:pBdr>
        <w:top w:val="nil"/>
        <w:left w:val="nil"/>
        <w:bottom w:val="nil"/>
        <w:right w:val="nil"/>
        <w:between w:val="nil"/>
      </w:pBdr>
      <w:tabs>
        <w:tab w:val="center" w:pos="4536"/>
        <w:tab w:val="right" w:pos="9072"/>
      </w:tabs>
      <w:rPr>
        <w:rFonts w:ascii="Times New Roman" w:hAnsi="Times New Roman" w:cs="Times New Roman"/>
        <w:color w:val="000000"/>
        <w:sz w:val="24"/>
      </w:rPr>
    </w:pPr>
  </w:p>
  <w:p w14:paraId="000000E2" w14:textId="77777777" w:rsidR="00DF5938" w:rsidRDefault="00DF593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6B75A" w14:textId="77777777" w:rsidR="00DD0AA4" w:rsidRDefault="00DD0AA4">
      <w:r>
        <w:separator/>
      </w:r>
    </w:p>
  </w:footnote>
  <w:footnote w:type="continuationSeparator" w:id="0">
    <w:p w14:paraId="3623063D" w14:textId="77777777" w:rsidR="00DD0AA4" w:rsidRDefault="00DD0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6" w14:textId="77777777" w:rsidR="00DF5938" w:rsidRDefault="00000000">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r>
      <w:rPr>
        <w:rFonts w:ascii="Times New Roman" w:hAnsi="Times New Roman" w:cs="Times New Roman"/>
        <w:color w:val="000000"/>
        <w:sz w:val="6"/>
        <w:szCs w:val="6"/>
      </w:rPr>
      <w:br/>
    </w:r>
  </w:p>
  <w:p w14:paraId="000000D7" w14:textId="77777777" w:rsidR="00DF5938" w:rsidRDefault="00000000">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rPr>
    </w:pPr>
    <w:r>
      <w:rPr>
        <w:rFonts w:ascii="Times New Roman" w:hAnsi="Times New Roman" w:cs="Times New Roman"/>
        <w:b/>
        <w:noProof/>
        <w:color w:val="1F3864"/>
        <w:sz w:val="15"/>
        <w:szCs w:val="15"/>
      </w:rPr>
      <w:drawing>
        <wp:inline distT="0" distB="0" distL="0" distR="0" wp14:anchorId="4152FCEB" wp14:editId="27BD95B8">
          <wp:extent cx="2580004" cy="510791"/>
          <wp:effectExtent l="0" t="0" r="0" b="0"/>
          <wp:docPr id="33" name="image2.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Logo&#10;&#10;Description automatically generated with medium confidence"/>
                  <pic:cNvPicPr preferRelativeResize="0"/>
                </pic:nvPicPr>
                <pic:blipFill>
                  <a:blip r:embed="rId1"/>
                  <a:srcRect t="21649" b="14479"/>
                  <a:stretch>
                    <a:fillRect/>
                  </a:stretch>
                </pic:blipFill>
                <pic:spPr>
                  <a:xfrm>
                    <a:off x="0" y="0"/>
                    <a:ext cx="2580004" cy="510791"/>
                  </a:xfrm>
                  <a:prstGeom prst="rect">
                    <a:avLst/>
                  </a:prstGeom>
                  <a:ln/>
                </pic:spPr>
              </pic:pic>
            </a:graphicData>
          </a:graphic>
        </wp:inline>
      </w:drawing>
    </w:r>
    <w:r>
      <w:rPr>
        <w:rFonts w:ascii="Times New Roman" w:hAnsi="Times New Roman" w:cs="Times New Roman"/>
        <w:b/>
        <w:noProof/>
        <w:color w:val="1F3864"/>
        <w:sz w:val="15"/>
        <w:szCs w:val="15"/>
      </w:rPr>
      <w:drawing>
        <wp:inline distT="0" distB="0" distL="0" distR="0" wp14:anchorId="2F257F39" wp14:editId="4C8E7D35">
          <wp:extent cx="2169489" cy="477804"/>
          <wp:effectExtent l="0" t="0" r="0" b="0"/>
          <wp:docPr id="34" name="image5.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jpg" descr="Graphical user interface, text&#10;&#10;Description automatically generated"/>
                  <pic:cNvPicPr preferRelativeResize="0"/>
                </pic:nvPicPr>
                <pic:blipFill>
                  <a:blip r:embed="rId2"/>
                  <a:srcRect/>
                  <a:stretch>
                    <a:fillRect/>
                  </a:stretch>
                </pic:blipFill>
                <pic:spPr>
                  <a:xfrm>
                    <a:off x="0" y="0"/>
                    <a:ext cx="2169489" cy="477804"/>
                  </a:xfrm>
                  <a:prstGeom prst="rect">
                    <a:avLst/>
                  </a:prstGeom>
                  <a:ln/>
                </pic:spPr>
              </pic:pic>
            </a:graphicData>
          </a:graphic>
        </wp:inline>
      </w:drawing>
    </w:r>
  </w:p>
  <w:p w14:paraId="000000D8" w14:textId="77777777" w:rsidR="00DF5938" w:rsidRDefault="00000000">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 xml:space="preserve">ARTIE: </w:t>
    </w:r>
    <w:proofErr w:type="spellStart"/>
    <w:r>
      <w:rPr>
        <w:rFonts w:ascii="Calibri" w:eastAsia="Calibri" w:hAnsi="Calibri"/>
        <w:b w:val="0"/>
        <w:color w:val="44546A"/>
        <w:sz w:val="15"/>
        <w:szCs w:val="15"/>
      </w:rPr>
      <w:t>Artificial</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Intelligence</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in</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Education</w:t>
    </w:r>
    <w:proofErr w:type="spellEnd"/>
    <w:r>
      <w:rPr>
        <w:rFonts w:ascii="Calibri" w:eastAsia="Calibri" w:hAnsi="Calibri"/>
        <w:b w:val="0"/>
        <w:color w:val="44546A"/>
        <w:sz w:val="15"/>
        <w:szCs w:val="15"/>
      </w:rPr>
      <w:t xml:space="preserve"> - </w:t>
    </w:r>
    <w:proofErr w:type="spellStart"/>
    <w:r>
      <w:rPr>
        <w:rFonts w:ascii="Calibri" w:eastAsia="Calibri" w:hAnsi="Calibri"/>
        <w:b w:val="0"/>
        <w:color w:val="44546A"/>
        <w:sz w:val="15"/>
        <w:szCs w:val="15"/>
      </w:rPr>
      <w:t>challenges</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and</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opportunities</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of</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the</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new</w:t>
    </w:r>
    <w:proofErr w:type="spellEnd"/>
    <w:r>
      <w:rPr>
        <w:rFonts w:ascii="Calibri" w:eastAsia="Calibri" w:hAnsi="Calibri"/>
        <w:b w:val="0"/>
        <w:color w:val="44546A"/>
        <w:sz w:val="15"/>
        <w:szCs w:val="15"/>
      </w:rPr>
      <w:t xml:space="preserve"> era:</w:t>
    </w:r>
  </w:p>
  <w:p w14:paraId="000000D9" w14:textId="77777777" w:rsidR="00DF5938" w:rsidRDefault="00000000">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 xml:space="preserve">development </w:t>
    </w:r>
    <w:proofErr w:type="spellStart"/>
    <w:r>
      <w:rPr>
        <w:rFonts w:ascii="Calibri" w:eastAsia="Calibri" w:hAnsi="Calibri"/>
        <w:b w:val="0"/>
        <w:color w:val="44546A"/>
        <w:sz w:val="15"/>
        <w:szCs w:val="15"/>
      </w:rPr>
      <w:t>of</w:t>
    </w:r>
    <w:proofErr w:type="spellEnd"/>
    <w:r>
      <w:rPr>
        <w:rFonts w:ascii="Calibri" w:eastAsia="Calibri" w:hAnsi="Calibri"/>
        <w:b w:val="0"/>
        <w:color w:val="44546A"/>
        <w:sz w:val="15"/>
        <w:szCs w:val="15"/>
      </w:rPr>
      <w:t xml:space="preserve"> a </w:t>
    </w:r>
    <w:proofErr w:type="spellStart"/>
    <w:r>
      <w:rPr>
        <w:rFonts w:ascii="Calibri" w:eastAsia="Calibri" w:hAnsi="Calibri"/>
        <w:b w:val="0"/>
        <w:color w:val="44546A"/>
        <w:sz w:val="15"/>
        <w:szCs w:val="15"/>
      </w:rPr>
      <w:t>new</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curriculum</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guide</w:t>
    </w:r>
    <w:proofErr w:type="spellEnd"/>
    <w:r>
      <w:rPr>
        <w:rFonts w:ascii="Calibri" w:eastAsia="Calibri" w:hAnsi="Calibri"/>
        <w:b w:val="0"/>
        <w:color w:val="44546A"/>
        <w:sz w:val="15"/>
        <w:szCs w:val="15"/>
      </w:rPr>
      <w:t xml:space="preserve"> for </w:t>
    </w:r>
    <w:proofErr w:type="spellStart"/>
    <w:r>
      <w:rPr>
        <w:rFonts w:ascii="Calibri" w:eastAsia="Calibri" w:hAnsi="Calibri"/>
        <w:b w:val="0"/>
        <w:color w:val="44546A"/>
        <w:sz w:val="15"/>
        <w:szCs w:val="15"/>
      </w:rPr>
      <w:t>educators</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and</w:t>
    </w:r>
    <w:proofErr w:type="spellEnd"/>
    <w:r>
      <w:rPr>
        <w:rFonts w:ascii="Calibri" w:eastAsia="Calibri" w:hAnsi="Calibri"/>
        <w:b w:val="0"/>
        <w:color w:val="44546A"/>
        <w:sz w:val="15"/>
        <w:szCs w:val="15"/>
      </w:rPr>
      <w:t xml:space="preserve"> online </w:t>
    </w:r>
    <w:proofErr w:type="spellStart"/>
    <w:r>
      <w:rPr>
        <w:rFonts w:ascii="Calibri" w:eastAsia="Calibri" w:hAnsi="Calibri"/>
        <w:b w:val="0"/>
        <w:color w:val="44546A"/>
        <w:sz w:val="15"/>
        <w:szCs w:val="15"/>
      </w:rPr>
      <w:t>course</w:t>
    </w:r>
    <w:proofErr w:type="spellEnd"/>
    <w:r>
      <w:rPr>
        <w:rFonts w:ascii="Calibri" w:eastAsia="Calibri" w:hAnsi="Calibri"/>
        <w:b w:val="0"/>
        <w:color w:val="44546A"/>
        <w:sz w:val="15"/>
        <w:szCs w:val="15"/>
      </w:rPr>
      <w:t xml:space="preserve"> for </w:t>
    </w:r>
    <w:proofErr w:type="spellStart"/>
    <w:r>
      <w:rPr>
        <w:rFonts w:ascii="Calibri" w:eastAsia="Calibri" w:hAnsi="Calibri"/>
        <w:b w:val="0"/>
        <w:color w:val="44546A"/>
        <w:sz w:val="15"/>
        <w:szCs w:val="15"/>
      </w:rPr>
      <w:t>students</w:t>
    </w:r>
    <w:proofErr w:type="spellEnd"/>
  </w:p>
  <w:p w14:paraId="000000DA" w14:textId="77777777" w:rsidR="00DF5938" w:rsidRDefault="00000000">
    <w:pPr>
      <w:pBdr>
        <w:top w:val="nil"/>
        <w:left w:val="nil"/>
        <w:bottom w:val="nil"/>
        <w:right w:val="nil"/>
        <w:between w:val="nil"/>
      </w:pBdr>
      <w:tabs>
        <w:tab w:val="center" w:pos="4536"/>
        <w:tab w:val="right" w:pos="9072"/>
      </w:tabs>
      <w:jc w:val="center"/>
      <w:rPr>
        <w:rFonts w:eastAsia="Calibri"/>
        <w:color w:val="44546A"/>
        <w:sz w:val="15"/>
        <w:szCs w:val="15"/>
      </w:rPr>
    </w:pPr>
    <w:r>
      <w:rPr>
        <w:rFonts w:eastAsia="Calibri"/>
        <w:color w:val="44546A"/>
        <w:sz w:val="15"/>
        <w:szCs w:val="15"/>
      </w:rPr>
      <w:t xml:space="preserve">Project </w:t>
    </w:r>
    <w:proofErr w:type="spellStart"/>
    <w:r>
      <w:rPr>
        <w:rFonts w:eastAsia="Calibri"/>
        <w:color w:val="44546A"/>
        <w:sz w:val="15"/>
        <w:szCs w:val="15"/>
      </w:rPr>
      <w:t>co-funded</w:t>
    </w:r>
    <w:proofErr w:type="spellEnd"/>
    <w:r>
      <w:rPr>
        <w:rFonts w:eastAsia="Calibri"/>
        <w:color w:val="44546A"/>
        <w:sz w:val="15"/>
        <w:szCs w:val="15"/>
      </w:rPr>
      <w:t xml:space="preserve"> </w:t>
    </w:r>
    <w:proofErr w:type="spellStart"/>
    <w:r>
      <w:rPr>
        <w:rFonts w:eastAsia="Calibri"/>
        <w:color w:val="44546A"/>
        <w:sz w:val="15"/>
        <w:szCs w:val="15"/>
      </w:rPr>
      <w:t>by</w:t>
    </w:r>
    <w:proofErr w:type="spellEnd"/>
    <w:r>
      <w:rPr>
        <w:rFonts w:eastAsia="Calibri"/>
        <w:color w:val="44546A"/>
        <w:sz w:val="15"/>
        <w:szCs w:val="15"/>
      </w:rPr>
      <w:t xml:space="preserve"> European Union </w:t>
    </w:r>
    <w:proofErr w:type="spellStart"/>
    <w:r>
      <w:rPr>
        <w:rFonts w:eastAsia="Calibri"/>
        <w:color w:val="44546A"/>
        <w:sz w:val="15"/>
        <w:szCs w:val="15"/>
      </w:rPr>
      <w:t>under</w:t>
    </w:r>
    <w:proofErr w:type="spellEnd"/>
    <w:r>
      <w:rPr>
        <w:rFonts w:eastAsia="Calibri"/>
        <w:color w:val="44546A"/>
        <w:sz w:val="15"/>
        <w:szCs w:val="15"/>
      </w:rPr>
      <w:t xml:space="preserve"> Erasmus+ </w:t>
    </w:r>
    <w:proofErr w:type="spellStart"/>
    <w:r>
      <w:rPr>
        <w:rFonts w:eastAsia="Calibri"/>
        <w:color w:val="44546A"/>
        <w:sz w:val="15"/>
        <w:szCs w:val="15"/>
      </w:rPr>
      <w:t>Programme</w:t>
    </w:r>
    <w:proofErr w:type="spellEnd"/>
    <w:r>
      <w:rPr>
        <w:rFonts w:eastAsia="Calibri"/>
        <w:color w:val="44546A"/>
        <w:sz w:val="15"/>
        <w:szCs w:val="15"/>
      </w:rPr>
      <w:t>, 2020-1-HR01-KA201-077800</w:t>
    </w:r>
  </w:p>
  <w:p w14:paraId="000000DB" w14:textId="77777777" w:rsidR="00DF5938" w:rsidRDefault="00DF59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5785"/>
    <w:multiLevelType w:val="multilevel"/>
    <w:tmpl w:val="8B6E78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927412"/>
    <w:multiLevelType w:val="multilevel"/>
    <w:tmpl w:val="410CC9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1E8762EA"/>
    <w:multiLevelType w:val="multilevel"/>
    <w:tmpl w:val="FC66896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319E2CB4"/>
    <w:multiLevelType w:val="multilevel"/>
    <w:tmpl w:val="80C23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6D71834"/>
    <w:multiLevelType w:val="multilevel"/>
    <w:tmpl w:val="5AC49D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23D7AC0"/>
    <w:multiLevelType w:val="multilevel"/>
    <w:tmpl w:val="F0CEA8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637291C"/>
    <w:multiLevelType w:val="multilevel"/>
    <w:tmpl w:val="BB88C7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AB83AF1"/>
    <w:multiLevelType w:val="multilevel"/>
    <w:tmpl w:val="BCD490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023017278">
    <w:abstractNumId w:val="0"/>
  </w:num>
  <w:num w:numId="2" w16cid:durableId="222527182">
    <w:abstractNumId w:val="4"/>
  </w:num>
  <w:num w:numId="3" w16cid:durableId="1143503299">
    <w:abstractNumId w:val="3"/>
  </w:num>
  <w:num w:numId="4" w16cid:durableId="137916121">
    <w:abstractNumId w:val="6"/>
  </w:num>
  <w:num w:numId="5" w16cid:durableId="1987782007">
    <w:abstractNumId w:val="7"/>
  </w:num>
  <w:num w:numId="6" w16cid:durableId="152379453">
    <w:abstractNumId w:val="1"/>
  </w:num>
  <w:num w:numId="7" w16cid:durableId="948975747">
    <w:abstractNumId w:val="2"/>
  </w:num>
  <w:num w:numId="8" w16cid:durableId="16802378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a Predovan">
    <w15:presenceInfo w15:providerId="Windows Live" w15:userId="95cfc7174e53ca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938"/>
    <w:rsid w:val="000730F9"/>
    <w:rsid w:val="000E28BB"/>
    <w:rsid w:val="001077D8"/>
    <w:rsid w:val="00167977"/>
    <w:rsid w:val="001D534A"/>
    <w:rsid w:val="001E71AA"/>
    <w:rsid w:val="00273154"/>
    <w:rsid w:val="002A72EB"/>
    <w:rsid w:val="002C6361"/>
    <w:rsid w:val="002F5C99"/>
    <w:rsid w:val="00306025"/>
    <w:rsid w:val="003305F2"/>
    <w:rsid w:val="00335607"/>
    <w:rsid w:val="003578A7"/>
    <w:rsid w:val="00361D1F"/>
    <w:rsid w:val="003C0FD5"/>
    <w:rsid w:val="003F4139"/>
    <w:rsid w:val="00414137"/>
    <w:rsid w:val="00425D10"/>
    <w:rsid w:val="004D2071"/>
    <w:rsid w:val="004D601C"/>
    <w:rsid w:val="004D74EF"/>
    <w:rsid w:val="00520A94"/>
    <w:rsid w:val="0053619B"/>
    <w:rsid w:val="0054437A"/>
    <w:rsid w:val="00547569"/>
    <w:rsid w:val="00552F59"/>
    <w:rsid w:val="00564C5C"/>
    <w:rsid w:val="00611B1A"/>
    <w:rsid w:val="0065679C"/>
    <w:rsid w:val="006F3B4E"/>
    <w:rsid w:val="00836B32"/>
    <w:rsid w:val="00873615"/>
    <w:rsid w:val="008F54D3"/>
    <w:rsid w:val="009A6F55"/>
    <w:rsid w:val="00B00B30"/>
    <w:rsid w:val="00B56305"/>
    <w:rsid w:val="00C904EC"/>
    <w:rsid w:val="00D04497"/>
    <w:rsid w:val="00DB008D"/>
    <w:rsid w:val="00DD0AA4"/>
    <w:rsid w:val="00DF5938"/>
    <w:rsid w:val="00E216A7"/>
    <w:rsid w:val="00E9208A"/>
    <w:rsid w:val="00EB05BA"/>
    <w:rsid w:val="00ED7079"/>
    <w:rsid w:val="00F10B9F"/>
    <w:rsid w:val="00F835D1"/>
    <w:rsid w:val="00FB60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BBBB1"/>
  <w15:docId w15:val="{667383C7-6600-41F0-B41B-D8EDBC17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hr-H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368"/>
    <w:rPr>
      <w:rFonts w:eastAsia="Times New Roman"/>
      <w:szCs w:val="24"/>
      <w:lang w:val="hr-HR"/>
    </w:rPr>
  </w:style>
  <w:style w:type="paragraph" w:styleId="Heading1">
    <w:name w:val="heading 1"/>
    <w:basedOn w:val="Normal"/>
    <w:next w:val="Normal"/>
    <w:link w:val="Heading1Char"/>
    <w:uiPriority w:val="9"/>
    <w:qFormat/>
    <w:rsid w:val="003571CC"/>
    <w:pPr>
      <w:keepNext/>
      <w:keepLines/>
      <w:outlineLvl w:val="0"/>
    </w:pPr>
    <w:rPr>
      <w:rFonts w:ascii="Arial" w:hAnsi="Arial"/>
      <w:b/>
      <w:bCs/>
      <w:sz w:val="28"/>
      <w:szCs w:val="28"/>
    </w:rPr>
  </w:style>
  <w:style w:type="paragraph" w:styleId="Heading2">
    <w:name w:val="heading 2"/>
    <w:basedOn w:val="Normal"/>
    <w:next w:val="Normal"/>
    <w:link w:val="Heading2Char"/>
    <w:uiPriority w:val="9"/>
    <w:semiHidden/>
    <w:unhideWhenUsed/>
    <w:qFormat/>
    <w:rsid w:val="003571CC"/>
    <w:pPr>
      <w:keepNext/>
      <w:keepLines/>
      <w:outlineLvl w:val="1"/>
    </w:pPr>
    <w:rPr>
      <w:rFonts w:ascii="Arial" w:hAnsi="Arial"/>
      <w:b/>
      <w:bCs/>
      <w:color w:val="0000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semiHidden/>
    <w:rsid w:val="003571CC"/>
    <w:rPr>
      <w:rFonts w:ascii="Arial" w:eastAsia="Times New Roman" w:hAnsi="Arial" w:cs="Times New Roman"/>
      <w:b/>
      <w:bCs/>
      <w:color w:val="000000"/>
      <w:sz w:val="26"/>
      <w:szCs w:val="26"/>
    </w:rPr>
  </w:style>
  <w:style w:type="table" w:styleId="TableGrid">
    <w:name w:val="Table Grid"/>
    <w:basedOn w:val="TableNormal"/>
    <w:rsid w:val="007F288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pPr>
    <w:rPr>
      <w:rFonts w:ascii="Times New Roman" w:hAnsi="Times New Roman"/>
      <w:sz w:val="24"/>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pPr>
    <w:rPr>
      <w:rFonts w:ascii="Times New Roman" w:hAnsi="Times New Roman"/>
      <w:sz w:val="24"/>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rPr>
      <w:rFonts w:ascii="Tahoma" w:hAnsi="Tahoma"/>
      <w:sz w:val="16"/>
      <w:szCs w:val="16"/>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pPr>
  </w:style>
  <w:style w:type="paragraph" w:styleId="NormalWeb">
    <w:name w:val="Normal (Web)"/>
    <w:basedOn w:val="Normal"/>
    <w:uiPriority w:val="99"/>
    <w:rsid w:val="00183209"/>
    <w:pPr>
      <w:spacing w:before="100" w:beforeAutospacing="1" w:after="100" w:afterAutospacing="1"/>
    </w:pPr>
    <w:rPr>
      <w:rFonts w:ascii="Times New Roman" w:hAnsi="Times New Roman"/>
    </w:rPr>
  </w:style>
  <w:style w:type="paragraph" w:styleId="NoSpacing">
    <w:name w:val="No Spacing"/>
    <w:uiPriority w:val="1"/>
    <w:qFormat/>
    <w:rsid w:val="00B64D72"/>
    <w:rPr>
      <w:rFonts w:eastAsia="Times New Roman"/>
      <w:szCs w:val="24"/>
      <w:lang w:val="hr-HR"/>
    </w:rPr>
  </w:style>
  <w:style w:type="paragraph" w:customStyle="1" w:styleId="Razred">
    <w:name w:val="_Razred"/>
    <w:basedOn w:val="Normal"/>
    <w:qFormat/>
    <w:rsid w:val="0064702D"/>
    <w:rPr>
      <w:rFonts w:cs="Arial"/>
      <w:b/>
      <w:i/>
      <w:color w:val="44546A" w:themeColor="text2"/>
      <w:szCs w:val="20"/>
    </w:rPr>
  </w:style>
  <w:style w:type="paragraph" w:customStyle="1" w:styleId="Razrednaslov">
    <w:name w:val="_Razred_naslov"/>
    <w:basedOn w:val="Normal"/>
    <w:qFormat/>
    <w:rsid w:val="0064702D"/>
    <w:pPr>
      <w:jc w:val="left"/>
    </w:pPr>
    <w:rPr>
      <w:b/>
      <w:color w:val="44546A" w:themeColor="text2"/>
      <w:sz w:val="22"/>
      <w:szCs w:val="22"/>
    </w:rPr>
  </w:style>
  <w:style w:type="paragraph" w:customStyle="1" w:styleId="Razredcentar">
    <w:name w:val="_Razred_centar"/>
    <w:basedOn w:val="Normal"/>
    <w:qFormat/>
    <w:rsid w:val="0064702D"/>
    <w:pPr>
      <w:jc w:val="center"/>
    </w:pPr>
    <w:rPr>
      <w:rFonts w:cs="Arial"/>
      <w:b/>
      <w:bCs/>
      <w:color w:val="44546A" w:themeColor="text2"/>
      <w:szCs w:val="20"/>
    </w:rPr>
  </w:style>
  <w:style w:type="paragraph" w:styleId="Revision">
    <w:name w:val="Revision"/>
    <w:hidden/>
    <w:uiPriority w:val="99"/>
    <w:semiHidden/>
    <w:rsid w:val="00837AA5"/>
    <w:rPr>
      <w:rFonts w:eastAsia="Times New Roman"/>
      <w:szCs w:val="24"/>
      <w:lang w:val="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jc w:val="left"/>
    </w:pPr>
    <w:rPr>
      <w:rFonts w:ascii="Helvetica" w:eastAsia="Calibri" w:hAnsi="Helvetica"/>
      <w:color w:val="333333"/>
      <w:sz w:val="27"/>
      <w:szCs w:val="27"/>
      <w:lang w:val="en-US" w:eastAsia="en-US"/>
    </w:rPr>
  </w:style>
  <w:style w:type="paragraph" w:customStyle="1" w:styleId="p2">
    <w:name w:val="p2"/>
    <w:basedOn w:val="Normal"/>
    <w:rsid w:val="001E46EC"/>
    <w:pPr>
      <w:shd w:val="clear" w:color="auto" w:fill="FFFFFF"/>
      <w:jc w:val="left"/>
    </w:pPr>
    <w:rPr>
      <w:rFonts w:ascii="Helvetica" w:eastAsia="Calibri" w:hAnsi="Helvetica"/>
      <w:color w:val="333333"/>
      <w:sz w:val="24"/>
      <w:lang w:val="en-US" w:eastAsia="en-US"/>
    </w:rPr>
  </w:style>
  <w:style w:type="paragraph" w:customStyle="1" w:styleId="p3">
    <w:name w:val="p3"/>
    <w:basedOn w:val="Normal"/>
    <w:rsid w:val="001E46EC"/>
    <w:pPr>
      <w:shd w:val="clear" w:color="auto" w:fill="FFFFFF"/>
      <w:jc w:val="left"/>
    </w:pPr>
    <w:rPr>
      <w:rFonts w:ascii="Helvetica" w:eastAsia="Calibri" w:hAnsi="Helvetica"/>
      <w:color w:val="33CCCC"/>
      <w:sz w:val="24"/>
      <w:lang w:val="en-US" w:eastAsia="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jc w:val="left"/>
    </w:pPr>
    <w:rPr>
      <w:rFonts w:ascii="Helvetica" w:eastAsia="Calibri" w:hAnsi="Helvetica"/>
      <w:color w:val="33CCCC"/>
      <w:sz w:val="24"/>
      <w:lang w:val="en-US" w:eastAsia="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pPr>
      <w:jc w:val="left"/>
    </w:pPr>
    <w:rPr>
      <w:rFonts w:ascii="Comic Sans MS" w:eastAsia="Calibri" w:hAnsi="Comic Sans MS"/>
      <w:color w:val="12234B"/>
      <w:szCs w:val="20"/>
      <w:lang w:val="en-US" w:eastAsia="en-US"/>
    </w:rPr>
  </w:style>
  <w:style w:type="paragraph" w:customStyle="1" w:styleId="p6">
    <w:name w:val="p6"/>
    <w:basedOn w:val="Normal"/>
    <w:rsid w:val="005B2B88"/>
    <w:pPr>
      <w:ind w:left="1440" w:hanging="1440"/>
      <w:jc w:val="left"/>
    </w:pPr>
    <w:rPr>
      <w:rFonts w:ascii="Arial" w:eastAsia="Calibri" w:hAnsi="Arial" w:cs="Arial"/>
      <w:color w:val="12234B"/>
      <w:szCs w:val="20"/>
      <w:lang w:val="en-US" w:eastAsia="en-US"/>
    </w:rPr>
  </w:style>
  <w:style w:type="paragraph" w:customStyle="1" w:styleId="p7">
    <w:name w:val="p7"/>
    <w:basedOn w:val="Normal"/>
    <w:rsid w:val="005B2B88"/>
    <w:pPr>
      <w:ind w:left="1440" w:firstLine="720"/>
      <w:jc w:val="left"/>
    </w:pPr>
    <w:rPr>
      <w:rFonts w:ascii="Arial" w:eastAsia="Calibri" w:hAnsi="Arial" w:cs="Arial"/>
      <w:color w:val="12234B"/>
      <w:szCs w:val="20"/>
      <w:lang w:val="en-US" w:eastAsia="en-US"/>
    </w:rPr>
  </w:style>
  <w:style w:type="paragraph" w:customStyle="1" w:styleId="p8">
    <w:name w:val="p8"/>
    <w:basedOn w:val="Normal"/>
    <w:rsid w:val="005B2B88"/>
    <w:pPr>
      <w:ind w:left="720" w:firstLine="720"/>
      <w:jc w:val="left"/>
    </w:pPr>
    <w:rPr>
      <w:rFonts w:ascii="Arial" w:eastAsia="Calibri" w:hAnsi="Arial" w:cs="Arial"/>
      <w:color w:val="12234B"/>
      <w:szCs w:val="20"/>
      <w:lang w:val="en-US" w:eastAsia="en-US"/>
    </w:rPr>
  </w:style>
  <w:style w:type="paragraph" w:customStyle="1" w:styleId="p9">
    <w:name w:val="p9"/>
    <w:basedOn w:val="Normal"/>
    <w:rsid w:val="005B2B88"/>
    <w:pPr>
      <w:ind w:left="720" w:firstLine="720"/>
      <w:jc w:val="left"/>
    </w:pPr>
    <w:rPr>
      <w:rFonts w:ascii="Arial" w:eastAsia="Calibri" w:hAnsi="Arial" w:cs="Arial"/>
      <w:color w:val="12234B"/>
      <w:sz w:val="18"/>
      <w:szCs w:val="18"/>
      <w:lang w:val="en-US" w:eastAsia="en-US"/>
    </w:rPr>
  </w:style>
  <w:style w:type="paragraph" w:customStyle="1" w:styleId="p10">
    <w:name w:val="p10"/>
    <w:basedOn w:val="Normal"/>
    <w:rsid w:val="005B2B88"/>
    <w:pPr>
      <w:ind w:left="1440" w:hanging="1440"/>
      <w:jc w:val="left"/>
    </w:pPr>
    <w:rPr>
      <w:rFonts w:ascii="Arial" w:eastAsia="Calibri" w:hAnsi="Arial" w:cs="Arial"/>
      <w:color w:val="12234B"/>
      <w:sz w:val="18"/>
      <w:szCs w:val="18"/>
      <w:lang w:val="en-US" w:eastAsia="en-US"/>
    </w:rPr>
  </w:style>
  <w:style w:type="paragraph" w:customStyle="1" w:styleId="p11">
    <w:name w:val="p11"/>
    <w:basedOn w:val="Normal"/>
    <w:rsid w:val="005B2B88"/>
    <w:pPr>
      <w:ind w:left="2160" w:hanging="2160"/>
      <w:jc w:val="left"/>
    </w:pPr>
    <w:rPr>
      <w:rFonts w:ascii="Arial" w:eastAsia="Calibri" w:hAnsi="Arial" w:cs="Arial"/>
      <w:color w:val="333333"/>
      <w:sz w:val="18"/>
      <w:szCs w:val="18"/>
      <w:lang w:val="en-US" w:eastAsia="en-US"/>
    </w:rPr>
  </w:style>
  <w:style w:type="paragraph" w:customStyle="1" w:styleId="p12">
    <w:name w:val="p12"/>
    <w:basedOn w:val="Normal"/>
    <w:rsid w:val="005B2B88"/>
    <w:pPr>
      <w:ind w:left="2160" w:hanging="2160"/>
      <w:jc w:val="left"/>
    </w:pPr>
    <w:rPr>
      <w:rFonts w:ascii="Arial" w:eastAsia="Calibri" w:hAnsi="Arial" w:cs="Arial"/>
      <w:color w:val="12234B"/>
      <w:sz w:val="18"/>
      <w:szCs w:val="18"/>
      <w:lang w:val="en-US" w:eastAsia="en-US"/>
    </w:rPr>
  </w:style>
  <w:style w:type="paragraph" w:customStyle="1" w:styleId="p13">
    <w:name w:val="p13"/>
    <w:basedOn w:val="Normal"/>
    <w:rsid w:val="005B2B88"/>
    <w:pPr>
      <w:jc w:val="left"/>
    </w:pPr>
    <w:rPr>
      <w:rFonts w:ascii="Times New Roman" w:eastAsia="Calibri" w:hAnsi="Times New Roman"/>
      <w:color w:val="12234B"/>
      <w:sz w:val="24"/>
      <w:lang w:val="en-US" w:eastAsia="en-US"/>
    </w:rPr>
  </w:style>
  <w:style w:type="paragraph" w:customStyle="1" w:styleId="p14">
    <w:name w:val="p14"/>
    <w:basedOn w:val="Normal"/>
    <w:rsid w:val="005B2B88"/>
    <w:pPr>
      <w:ind w:left="1440" w:hanging="1440"/>
      <w:jc w:val="left"/>
    </w:pPr>
    <w:rPr>
      <w:rFonts w:ascii="Verdana" w:eastAsia="Calibri" w:hAnsi="Verdana"/>
      <w:color w:val="12234B"/>
      <w:sz w:val="18"/>
      <w:szCs w:val="18"/>
      <w:lang w:val="en-US" w:eastAsia="en-US"/>
    </w:rPr>
  </w:style>
  <w:style w:type="paragraph" w:customStyle="1" w:styleId="p15">
    <w:name w:val="p15"/>
    <w:basedOn w:val="Normal"/>
    <w:rsid w:val="005B2B88"/>
    <w:pPr>
      <w:ind w:left="1440" w:hanging="1440"/>
      <w:jc w:val="left"/>
    </w:pPr>
    <w:rPr>
      <w:rFonts w:ascii="Times New Roman" w:eastAsia="Calibri" w:hAnsi="Times New Roman"/>
      <w:color w:val="12234B"/>
      <w:sz w:val="24"/>
      <w:lang w:val="en-US" w:eastAsia="en-US"/>
    </w:rPr>
  </w:style>
  <w:style w:type="paragraph" w:customStyle="1" w:styleId="p16">
    <w:name w:val="p16"/>
    <w:basedOn w:val="Normal"/>
    <w:rsid w:val="005B2B88"/>
    <w:pPr>
      <w:ind w:left="1080" w:hanging="1080"/>
      <w:jc w:val="left"/>
    </w:pPr>
    <w:rPr>
      <w:rFonts w:ascii="Arial" w:eastAsia="Calibri" w:hAnsi="Arial" w:cs="Arial"/>
      <w:color w:val="12234B"/>
      <w:szCs w:val="20"/>
      <w:lang w:val="en-US" w:eastAsia="en-US"/>
    </w:rPr>
  </w:style>
  <w:style w:type="paragraph" w:customStyle="1" w:styleId="p17">
    <w:name w:val="p17"/>
    <w:basedOn w:val="Normal"/>
    <w:rsid w:val="005B2B88"/>
    <w:pPr>
      <w:jc w:val="left"/>
    </w:pPr>
    <w:rPr>
      <w:rFonts w:ascii="Arial" w:eastAsia="Calibri" w:hAnsi="Arial" w:cs="Arial"/>
      <w:color w:val="12234B"/>
      <w:sz w:val="24"/>
      <w:lang w:val="en-US" w:eastAsia="en-US"/>
    </w:rPr>
  </w:style>
  <w:style w:type="paragraph" w:customStyle="1" w:styleId="p18">
    <w:name w:val="p18"/>
    <w:basedOn w:val="Normal"/>
    <w:rsid w:val="005B2B88"/>
    <w:pPr>
      <w:jc w:val="left"/>
    </w:pPr>
    <w:rPr>
      <w:rFonts w:ascii="Times" w:eastAsia="Calibri" w:hAnsi="Times"/>
      <w:color w:val="12234B"/>
      <w:sz w:val="24"/>
      <w:lang w:val="en-US" w:eastAsia="en-US"/>
    </w:rPr>
  </w:style>
  <w:style w:type="paragraph" w:customStyle="1" w:styleId="p19">
    <w:name w:val="p19"/>
    <w:basedOn w:val="Normal"/>
    <w:rsid w:val="005B2B88"/>
    <w:pPr>
      <w:ind w:firstLine="360"/>
      <w:jc w:val="left"/>
    </w:pPr>
    <w:rPr>
      <w:rFonts w:ascii="Arial" w:eastAsia="Calibri" w:hAnsi="Arial" w:cs="Arial"/>
      <w:color w:val="12234B"/>
      <w:szCs w:val="20"/>
      <w:lang w:val="en-US" w:eastAsia="en-US"/>
    </w:rPr>
  </w:style>
  <w:style w:type="paragraph" w:customStyle="1" w:styleId="p20">
    <w:name w:val="p20"/>
    <w:basedOn w:val="Normal"/>
    <w:rsid w:val="005B2B88"/>
    <w:pPr>
      <w:ind w:left="420" w:hanging="420"/>
      <w:jc w:val="left"/>
    </w:pPr>
    <w:rPr>
      <w:rFonts w:ascii="Arial" w:eastAsia="Calibri" w:hAnsi="Arial" w:cs="Arial"/>
      <w:color w:val="12234B"/>
      <w:szCs w:val="20"/>
      <w:lang w:val="en-US" w:eastAsia="en-US"/>
    </w:rPr>
  </w:style>
  <w:style w:type="paragraph" w:customStyle="1" w:styleId="p21">
    <w:name w:val="p21"/>
    <w:basedOn w:val="Normal"/>
    <w:rsid w:val="005B2B88"/>
    <w:pPr>
      <w:jc w:val="left"/>
    </w:pPr>
    <w:rPr>
      <w:rFonts w:ascii="Arial" w:eastAsia="Calibri" w:hAnsi="Arial" w:cs="Arial"/>
      <w:color w:val="000080"/>
      <w:szCs w:val="20"/>
      <w:lang w:val="en-US" w:eastAsia="en-US"/>
    </w:rPr>
  </w:style>
  <w:style w:type="paragraph" w:customStyle="1" w:styleId="p22">
    <w:name w:val="p22"/>
    <w:basedOn w:val="Normal"/>
    <w:rsid w:val="005B2B88"/>
    <w:pPr>
      <w:ind w:left="1080" w:hanging="1080"/>
      <w:jc w:val="left"/>
    </w:pPr>
    <w:rPr>
      <w:rFonts w:ascii="Arial" w:eastAsia="Calibri" w:hAnsi="Arial" w:cs="Arial"/>
      <w:color w:val="000080"/>
      <w:szCs w:val="20"/>
      <w:lang w:val="en-US" w:eastAsia="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styleId="UnresolvedMention">
    <w:name w:val="Unresolved Mention"/>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Strong">
    <w:name w:val="Strong"/>
    <w:basedOn w:val="DefaultParagraphFont"/>
    <w:uiPriority w:val="22"/>
    <w:qFormat/>
    <w:rsid w:val="00AA15AF"/>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3" w:type="dxa"/>
        <w:left w:w="115" w:type="dxa"/>
        <w:bottom w:w="113" w:type="dxa"/>
        <w:right w:w="115" w:type="dxa"/>
      </w:tblCellMar>
    </w:tblPr>
  </w:style>
  <w:style w:type="table" w:customStyle="1" w:styleId="a0">
    <w:basedOn w:val="TableNormal"/>
    <w:tblPr>
      <w:tblStyleRowBandSize w:val="1"/>
      <w:tblStyleColBandSize w:val="1"/>
      <w:tblCellMar>
        <w:top w:w="113" w:type="dxa"/>
        <w:left w:w="115" w:type="dxa"/>
        <w:bottom w:w="113" w:type="dxa"/>
        <w:right w:w="115" w:type="dxa"/>
      </w:tblCellMar>
    </w:tblPr>
  </w:style>
  <w:style w:type="table" w:customStyle="1" w:styleId="a1">
    <w:basedOn w:val="TableNormal"/>
    <w:tblPr>
      <w:tblStyleRowBandSize w:val="1"/>
      <w:tblStyleColBandSize w:val="1"/>
      <w:tblCellMar>
        <w:top w:w="113" w:type="dxa"/>
        <w:left w:w="115" w:type="dxa"/>
        <w:bottom w:w="113" w:type="dxa"/>
        <w:right w:w="115" w:type="dxa"/>
      </w:tblCellMar>
    </w:tblPr>
  </w:style>
  <w:style w:type="table" w:customStyle="1" w:styleId="a2">
    <w:basedOn w:val="TableNormal"/>
    <w:tblPr>
      <w:tblStyleRowBandSize w:val="1"/>
      <w:tblStyleColBandSize w:val="1"/>
      <w:tblCellMar>
        <w:top w:w="113" w:type="dxa"/>
        <w:left w:w="115" w:type="dxa"/>
        <w:bottom w:w="113" w:type="dxa"/>
        <w:right w:w="115" w:type="dxa"/>
      </w:tblCellMar>
    </w:tblPr>
  </w:style>
  <w:style w:type="table" w:customStyle="1" w:styleId="a3">
    <w:basedOn w:val="TableNormal"/>
    <w:tblPr>
      <w:tblStyleRowBandSize w:val="1"/>
      <w:tblStyleColBandSize w:val="1"/>
      <w:tblCellMar>
        <w:top w:w="113" w:type="dxa"/>
        <w:left w:w="115" w:type="dxa"/>
        <w:bottom w:w="113" w:type="dxa"/>
        <w:right w:w="115" w:type="dxa"/>
      </w:tblCellMar>
    </w:tblPr>
  </w:style>
  <w:style w:type="table" w:customStyle="1" w:styleId="a4">
    <w:basedOn w:val="TableNormal"/>
    <w:tblPr>
      <w:tblStyleRowBandSize w:val="1"/>
      <w:tblStyleColBandSize w:val="1"/>
      <w:tblCellMar>
        <w:top w:w="113" w:type="dxa"/>
        <w:left w:w="115" w:type="dxa"/>
        <w:bottom w:w="113" w:type="dxa"/>
        <w:right w:w="115" w:type="dxa"/>
      </w:tblCellMar>
    </w:tblPr>
  </w:style>
  <w:style w:type="table" w:customStyle="1" w:styleId="a5">
    <w:basedOn w:val="TableNormal"/>
    <w:tblPr>
      <w:tblStyleRowBandSize w:val="1"/>
      <w:tblStyleColBandSize w:val="1"/>
      <w:tblCellMar>
        <w:top w:w="113" w:type="dxa"/>
        <w:left w:w="115" w:type="dxa"/>
        <w:bottom w:w="113" w:type="dxa"/>
        <w:right w:w="115" w:type="dxa"/>
      </w:tblCellMar>
    </w:tblPr>
  </w:style>
  <w:style w:type="table" w:customStyle="1" w:styleId="a6">
    <w:basedOn w:val="TableNormal"/>
    <w:tblPr>
      <w:tblStyleRowBandSize w:val="1"/>
      <w:tblStyleColBandSize w:val="1"/>
      <w:tblCellMar>
        <w:top w:w="113" w:type="dxa"/>
        <w:left w:w="115" w:type="dxa"/>
        <w:bottom w:w="113" w:type="dxa"/>
        <w:right w:w="115" w:type="dxa"/>
      </w:tblCellMar>
    </w:tblPr>
  </w:style>
  <w:style w:type="table" w:customStyle="1" w:styleId="a7">
    <w:basedOn w:val="TableNormal"/>
    <w:tblPr>
      <w:tblStyleRowBandSize w:val="1"/>
      <w:tblStyleColBandSize w:val="1"/>
      <w:tblCellMar>
        <w:top w:w="113" w:type="dxa"/>
        <w:left w:w="115" w:type="dxa"/>
        <w:bottom w:w="113" w:type="dxa"/>
        <w:right w:w="115" w:type="dxa"/>
      </w:tblCellMar>
    </w:tbl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eastAsia="Times New Roman"/>
      <w:lang w:val="hr-H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730F9"/>
    <w:rPr>
      <w:b/>
      <w:bCs/>
    </w:rPr>
  </w:style>
  <w:style w:type="character" w:customStyle="1" w:styleId="CommentSubjectChar">
    <w:name w:val="Comment Subject Char"/>
    <w:basedOn w:val="CommentTextChar"/>
    <w:link w:val="CommentSubject"/>
    <w:uiPriority w:val="99"/>
    <w:semiHidden/>
    <w:rsid w:val="000730F9"/>
    <w:rPr>
      <w:rFonts w:eastAsia="Times New Roman"/>
      <w:b/>
      <w:bCs/>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hyperlink" Target="https://www.sciencedirect.com/science/article/pii/S0004370217300310" TargetMode="External"/><Relationship Id="rId3" Type="http://schemas.openxmlformats.org/officeDocument/2006/relationships/numbering" Target="numbering.xml"/><Relationship Id="rId21" Type="http://schemas.openxmlformats.org/officeDocument/2006/relationships/image" Target="media/image12.jp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youtube.com/watch?v=BhU9hOo5Cuc" TargetMode="External"/><Relationship Id="rId17" Type="http://schemas.openxmlformats.org/officeDocument/2006/relationships/image" Target="media/image8.jpg"/><Relationship Id="rId25" Type="http://schemas.openxmlformats.org/officeDocument/2006/relationships/hyperlink" Target="https://www.youtube.com/watch?v=BhU9hOo5Cuc"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jp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hyperlink" Target="https://www.youtube.com/watch?v=Jky9I1ihAkg"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image" Target="media/image13.png"/><Relationship Id="rId28" Type="http://schemas.openxmlformats.org/officeDocument/2006/relationships/hyperlink" Target="https://www.tutorialspoint.com/artificial_intelligence/artificial_intelligence_robotics.htm" TargetMode="External"/><Relationship Id="rId10" Type="http://schemas.openxmlformats.org/officeDocument/2006/relationships/image" Target="media/image2.jpg"/><Relationship Id="rId19" Type="http://schemas.openxmlformats.org/officeDocument/2006/relationships/image" Target="media/image10.jpg"/><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s://www.youtube.com/watch?v=Jky9I1ihAkg" TargetMode="External"/><Relationship Id="rId27" Type="http://schemas.openxmlformats.org/officeDocument/2006/relationships/hyperlink" Target="https://medium.com/vsinghbisen/what-is-computer-vision-in-machine-learning-and-ai-how-it-works-b8bc70aef3c7" TargetMode="External"/><Relationship Id="rId30" Type="http://schemas.openxmlformats.org/officeDocument/2006/relationships/footer" Target="footer1.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hyperlink" Target="http://erasmus-artie.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5.jpg"/><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A85251D-233F-43D4-865F-DC8A7F3E169C}">
  <we:reference id="wa200003478" version="1.0.0.0" store="en-US" storeType="OMEX"/>
  <we:alternateReferences>
    <we:reference id="wa200003478" version="1.0.0.0" store="en-US" storeType="OMEX"/>
  </we:alternateReferences>
  <we:properties>
    <we:property name="draftId" value="&quot;ecda3d99-f90d-43f3-9a54-2ba75a618c7c&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M9PSW5ltCLNygN2P+VE3VAZvdag==">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</go:docsCustomData>
</go:gDocsCustomXmlDataStorage>
</file>

<file path=customXml/itemProps1.xml><?xml version="1.0" encoding="utf-8"?>
<ds:datastoreItem xmlns:ds="http://schemas.openxmlformats.org/officeDocument/2006/customXml" ds:itemID="{9E92B352-AD5F-4CA6-B5A6-A6188755C32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1911</Words>
  <Characters>10899</Characters>
  <Application>Microsoft Office Word</Application>
  <DocSecurity>0</DocSecurity>
  <Lines>90</Lines>
  <Paragraphs>25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Mobile</dc:creator>
  <cp:lastModifiedBy>Ivana Ružić</cp:lastModifiedBy>
  <cp:revision>18</cp:revision>
  <dcterms:created xsi:type="dcterms:W3CDTF">2022-08-31T14:40:00Z</dcterms:created>
  <dcterms:modified xsi:type="dcterms:W3CDTF">2023-07-17T15:20:00Z</dcterms:modified>
</cp:coreProperties>
</file>